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AA88B" w14:textId="77777777" w:rsidR="000719BB" w:rsidRDefault="000719BB" w:rsidP="00170477">
      <w:pPr>
        <w:pStyle w:val="Titul2"/>
        <w:tabs>
          <w:tab w:val="clear" w:pos="6796"/>
        </w:tabs>
      </w:pPr>
    </w:p>
    <w:p w14:paraId="19C07E24" w14:textId="77777777" w:rsidR="003254A3" w:rsidRDefault="003254A3" w:rsidP="00170477">
      <w:pPr>
        <w:pStyle w:val="Titul2"/>
        <w:tabs>
          <w:tab w:val="clear" w:pos="6796"/>
        </w:tabs>
      </w:pPr>
    </w:p>
    <w:p w14:paraId="08B3F3EA" w14:textId="0D9D4765" w:rsidR="00893BD5" w:rsidRPr="00A554AF" w:rsidRDefault="00893BD5" w:rsidP="00170477">
      <w:pPr>
        <w:pStyle w:val="Titul2"/>
        <w:tabs>
          <w:tab w:val="clear" w:pos="6796"/>
        </w:tabs>
      </w:pPr>
      <w:r w:rsidRPr="00A554AF">
        <w:t xml:space="preserve">Příloha č. </w:t>
      </w:r>
      <w:r w:rsidR="00551F82">
        <w:t xml:space="preserve">1 </w:t>
      </w:r>
      <w:r w:rsidR="003C1418">
        <w:t>Smlouvy o dílo</w:t>
      </w:r>
    </w:p>
    <w:p w14:paraId="7AA108C4" w14:textId="77777777" w:rsidR="00893BD5" w:rsidRPr="00A554AF" w:rsidRDefault="00893BD5" w:rsidP="00170477">
      <w:pPr>
        <w:pStyle w:val="Titul2"/>
        <w:tabs>
          <w:tab w:val="clear" w:pos="6796"/>
        </w:tabs>
      </w:pPr>
    </w:p>
    <w:p w14:paraId="121F0D84" w14:textId="04AC5CF3" w:rsidR="00331C93" w:rsidRPr="00121222" w:rsidRDefault="00A11607" w:rsidP="006C2343">
      <w:pPr>
        <w:pStyle w:val="Titul1"/>
        <w:rPr>
          <w:b w:val="0"/>
          <w:bCs/>
          <w:sz w:val="36"/>
          <w:szCs w:val="32"/>
        </w:rPr>
      </w:pPr>
      <w:r>
        <w:t>T</w:t>
      </w:r>
      <w:r w:rsidR="00A4311A" w:rsidRPr="00A554AF">
        <w:t xml:space="preserve">echnické </w:t>
      </w:r>
      <w:r w:rsidR="00AD0C7B" w:rsidRPr="00A554AF">
        <w:t>podmínky</w:t>
      </w:r>
    </w:p>
    <w:p w14:paraId="63CC9EB7" w14:textId="77777777" w:rsidR="00AD0C7B" w:rsidRPr="00A554AF" w:rsidRDefault="00AD0C7B" w:rsidP="00170477">
      <w:pPr>
        <w:pStyle w:val="Titul2"/>
        <w:tabs>
          <w:tab w:val="clear" w:pos="6796"/>
        </w:tabs>
      </w:pPr>
    </w:p>
    <w:p w14:paraId="1A45E79A" w14:textId="3DD3E333" w:rsidR="00F24347" w:rsidRPr="00DB1E00" w:rsidRDefault="00425476" w:rsidP="00F24347">
      <w:pPr>
        <w:pStyle w:val="Tituldatum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50C02566B43B43AAB6614D28EFADD4A0"/>
          </w:placeholder>
          <w:text/>
        </w:sdtPr>
        <w:sdtContent>
          <w:r w:rsidRPr="0086456C">
            <w:rPr>
              <w:rStyle w:val="Nzevakce"/>
            </w:rPr>
            <w:t>„RS 4 úsek Ústí nad Labem – státní hranice CZ/SRN</w:t>
          </w:r>
          <w:r>
            <w:rPr>
              <w:rStyle w:val="Nzevakce"/>
            </w:rPr>
            <w:t>;</w:t>
          </w:r>
          <w:r w:rsidRPr="0086456C">
            <w:rPr>
              <w:rStyle w:val="Nzevakce"/>
            </w:rPr>
            <w:t xml:space="preserve"> </w:t>
          </w:r>
          <w:r>
            <w:rPr>
              <w:rStyle w:val="Nzevakce"/>
            </w:rPr>
            <w:t>Provedení p</w:t>
          </w:r>
          <w:r w:rsidRPr="0086456C">
            <w:rPr>
              <w:rStyle w:val="Nzevakce"/>
            </w:rPr>
            <w:t>řírodovědn</w:t>
          </w:r>
          <w:r>
            <w:rPr>
              <w:rStyle w:val="Nzevakce"/>
            </w:rPr>
            <w:t>ého</w:t>
          </w:r>
          <w:r w:rsidRPr="0086456C">
            <w:rPr>
              <w:rStyle w:val="Nzevakce"/>
            </w:rPr>
            <w:t xml:space="preserve"> průzkum</w:t>
          </w:r>
          <w:r>
            <w:rPr>
              <w:rStyle w:val="Nzevakce"/>
            </w:rPr>
            <w:t>u a</w:t>
          </w:r>
          <w:r w:rsidRPr="0086456C">
            <w:rPr>
              <w:rStyle w:val="Nzevakce"/>
            </w:rPr>
            <w:t xml:space="preserve"> biologické</w:t>
          </w:r>
          <w:r>
            <w:rPr>
              <w:rStyle w:val="Nzevakce"/>
            </w:rPr>
            <w:t>ho</w:t>
          </w:r>
          <w:r w:rsidRPr="0086456C">
            <w:rPr>
              <w:rStyle w:val="Nzevakce"/>
            </w:rPr>
            <w:t xml:space="preserve"> hodnocení a</w:t>
          </w:r>
          <w:r>
            <w:rPr>
              <w:rStyle w:val="Nzevakce"/>
            </w:rPr>
            <w:t xml:space="preserve"> zpracování</w:t>
          </w:r>
          <w:r w:rsidRPr="0086456C">
            <w:rPr>
              <w:rStyle w:val="Nzevakce"/>
            </w:rPr>
            <w:t xml:space="preserve"> migrační studi</w:t>
          </w:r>
          <w:r>
            <w:rPr>
              <w:rStyle w:val="Nzevakce"/>
            </w:rPr>
            <w:t>e“</w:t>
          </w:r>
        </w:sdtContent>
      </w:sdt>
      <w:del w:id="0" w:author="Vojtech Kaska" w:date="2022-02-14T18:22:00Z">
        <w:r w:rsidR="00D94EAC" w:rsidDel="00425476">
          <w:rPr>
            <w:rStyle w:val="Nzevakce"/>
          </w:rPr>
          <w:delText xml:space="preserve"> </w:delText>
        </w:r>
      </w:del>
    </w:p>
    <w:p w14:paraId="06D2B6D8" w14:textId="77777777" w:rsidR="00826B7B" w:rsidRDefault="00826B7B" w:rsidP="00170477">
      <w:pPr>
        <w:pStyle w:val="Titul2"/>
        <w:tabs>
          <w:tab w:val="clear" w:pos="6796"/>
        </w:tabs>
      </w:pPr>
    </w:p>
    <w:p w14:paraId="5CBD4346" w14:textId="77777777" w:rsidR="001E1B0E" w:rsidRPr="00A554AF" w:rsidRDefault="001E1B0E" w:rsidP="00170477">
      <w:pPr>
        <w:pStyle w:val="Titul2"/>
        <w:tabs>
          <w:tab w:val="clear" w:pos="6796"/>
        </w:tabs>
      </w:pPr>
    </w:p>
    <w:p w14:paraId="63CAC738" w14:textId="556033FA" w:rsidR="00826B7B" w:rsidRPr="008B51E9" w:rsidRDefault="006C2343" w:rsidP="006C2343">
      <w:pPr>
        <w:pStyle w:val="Tituldatum"/>
      </w:pPr>
      <w:r w:rsidRPr="00DB1E00">
        <w:t xml:space="preserve">Datum vydání: </w:t>
      </w:r>
      <w:r w:rsidRPr="00DB1E00">
        <w:tab/>
      </w:r>
      <w:r w:rsidR="00424D3C" w:rsidRPr="00424D3C">
        <w:t>25</w:t>
      </w:r>
      <w:r w:rsidR="00DB1E00" w:rsidRPr="00424D3C">
        <w:t xml:space="preserve">. </w:t>
      </w:r>
      <w:r w:rsidR="00424D3C" w:rsidRPr="00424D3C">
        <w:t>11</w:t>
      </w:r>
      <w:r w:rsidRPr="00424D3C">
        <w:t>.</w:t>
      </w:r>
      <w:r w:rsidR="00DB1E00" w:rsidRPr="00424D3C">
        <w:t xml:space="preserve"> </w:t>
      </w:r>
      <w:r w:rsidRPr="008B51E9">
        <w:t>20</w:t>
      </w:r>
      <w:r w:rsidR="008B51E9" w:rsidRPr="008B51E9">
        <w:t>21</w:t>
      </w:r>
    </w:p>
    <w:p w14:paraId="754993AB" w14:textId="6737B24D" w:rsidR="00826B7B" w:rsidRDefault="00826B7B">
      <w:r w:rsidRPr="00A554AF"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78904090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D6E151E" w14:textId="0760153D" w:rsidR="00F306C9" w:rsidRPr="00170477" w:rsidRDefault="00F306C9">
          <w:pPr>
            <w:pStyle w:val="Nadpisobsahu"/>
            <w:rPr>
              <w:lang w:val="cs-CZ"/>
            </w:rPr>
          </w:pPr>
          <w:r>
            <w:rPr>
              <w:lang w:val="cs-CZ"/>
            </w:rPr>
            <w:t>Obsah</w:t>
          </w:r>
        </w:p>
        <w:p w14:paraId="5084E557" w14:textId="6C5E4182" w:rsidR="00A776E4" w:rsidRDefault="00F306C9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5835173" w:history="1">
            <w:r w:rsidR="00A776E4" w:rsidRPr="00C63B07">
              <w:rPr>
                <w:rStyle w:val="Hypertextovodkaz"/>
              </w:rPr>
              <w:t>SEZNAM ZKRATEK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_Toc65835173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3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155F0948" w14:textId="6B4F7B17" w:rsidR="00A776E4" w:rsidRDefault="00425476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65835174" w:history="1">
            <w:r w:rsidR="00A776E4" w:rsidRPr="00C63B07">
              <w:rPr>
                <w:rStyle w:val="Hypertextovodkaz"/>
              </w:rPr>
              <w:t>1.</w:t>
            </w:r>
            <w:r w:rsidR="00A776E4">
              <w:rPr>
                <w:rFonts w:eastAsiaTheme="minorEastAsia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SPECIFIKACE PŘEDMĚTU DÍLA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_Toc65835174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4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79F3DE5A" w14:textId="497FAF3A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75" w:history="1">
            <w:r w:rsidR="00A776E4" w:rsidRPr="00C63B07">
              <w:rPr>
                <w:rStyle w:val="Hypertextovodkaz"/>
              </w:rPr>
              <w:t>1.1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Předmět zadání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_Toc65835175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4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1BA622AD" w14:textId="7E0BFFDF" w:rsidR="00A776E4" w:rsidRDefault="00425476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65835176" w:history="1">
            <w:r w:rsidR="00A776E4" w:rsidRPr="00C63B07">
              <w:rPr>
                <w:rStyle w:val="Hypertextovodkaz"/>
              </w:rPr>
              <w:t>2.</w:t>
            </w:r>
            <w:r w:rsidR="00A776E4">
              <w:rPr>
                <w:rFonts w:eastAsiaTheme="minorEastAsia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OBECNÝ POPIS A UPŘESNĚNÍ ROZSAHU STAVBY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_Toc65835176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4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4F8D039D" w14:textId="2796B652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77" w:history="1">
            <w:r w:rsidR="00A776E4" w:rsidRPr="00C63B07">
              <w:rPr>
                <w:rStyle w:val="Hypertextovodkaz"/>
              </w:rPr>
              <w:t>2.1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Novostavba trati nového spojení RS4 Praha – Drážďany, úsek Ústí nad Labem – státní hranice CZ/SRN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_Toc65835177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4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6FD083C9" w14:textId="39376A57" w:rsidR="00A776E4" w:rsidRDefault="00425476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65835178" w:history="1">
            <w:r w:rsidR="00A776E4" w:rsidRPr="00C63B07">
              <w:rPr>
                <w:rStyle w:val="Hypertextovodkaz"/>
              </w:rPr>
              <w:t>3.</w:t>
            </w:r>
            <w:r w:rsidR="00A776E4">
              <w:rPr>
                <w:rFonts w:eastAsiaTheme="minorEastAsia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PODKLADY PRO ZPRACOVÁNÍ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_Toc65835178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4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2D5CA97C" w14:textId="43812DA7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79" w:history="1">
            <w:r w:rsidR="00A776E4" w:rsidRPr="00C63B07">
              <w:rPr>
                <w:rStyle w:val="Hypertextovodkaz"/>
              </w:rPr>
              <w:t>3.1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Závazné podklady pro zpracování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_Toc65835179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4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56DED070" w14:textId="5AEDDA37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80" w:history="1">
            <w:r w:rsidR="00A776E4" w:rsidRPr="00C63B07">
              <w:rPr>
                <w:rStyle w:val="Hypertextovodkaz"/>
              </w:rPr>
              <w:t>3.2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Ostatní podklady pro zpracování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_Toc65835180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5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3CEF4316" w14:textId="0F27A534" w:rsidR="00A776E4" w:rsidRDefault="00425476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65835181" w:history="1">
            <w:r w:rsidR="00A776E4" w:rsidRPr="00C63B07">
              <w:rPr>
                <w:rStyle w:val="Hypertextovodkaz"/>
              </w:rPr>
              <w:t>4.</w:t>
            </w:r>
            <w:r w:rsidR="00A776E4">
              <w:rPr>
                <w:rFonts w:eastAsiaTheme="minorEastAsia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KOORDINACE S JINÝMI STAVBAMI A DOKUMENTY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_Toc65835181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5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41ED7A22" w14:textId="7C04A857" w:rsidR="00A776E4" w:rsidRDefault="00425476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65835182" w:history="1">
            <w:r w:rsidR="00A776E4" w:rsidRPr="00C63B07">
              <w:rPr>
                <w:rStyle w:val="Hypertextovodkaz"/>
              </w:rPr>
              <w:t>5.</w:t>
            </w:r>
            <w:r w:rsidR="00A776E4">
              <w:rPr>
                <w:rFonts w:eastAsiaTheme="minorEastAsia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POŽADAVKY NA TECHNICKÉ ŘEŠENÍ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_Toc65835182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5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4E734DB5" w14:textId="3EBB74CE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83" w:history="1">
            <w:r w:rsidR="00A776E4" w:rsidRPr="00C63B07">
              <w:rPr>
                <w:rStyle w:val="Hypertextovodkaz"/>
              </w:rPr>
              <w:t>5.1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Všeobecně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_Toc65835183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5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3878ED0D" w14:textId="570FD8D5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84" w:history="1">
            <w:r w:rsidR="00A776E4" w:rsidRPr="00C63B07">
              <w:rPr>
                <w:rStyle w:val="Hypertextovodkaz"/>
              </w:rPr>
              <w:t>5.2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Specifické cíle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_Toc65835184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5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122ACC77" w14:textId="08CB646C" w:rsidR="00A776E4" w:rsidRDefault="00425476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65835185" w:history="1">
            <w:r w:rsidR="00A776E4" w:rsidRPr="00C63B07">
              <w:rPr>
                <w:rStyle w:val="Hypertextovodkaz"/>
              </w:rPr>
              <w:t>6.</w:t>
            </w:r>
            <w:r w:rsidR="00A776E4">
              <w:rPr>
                <w:rFonts w:eastAsiaTheme="minorEastAsia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SPECIFICKÉ POŽADAVKY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_Toc65835185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6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0EF2A250" w14:textId="3CCFB39C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86" w:history="1">
            <w:r w:rsidR="00A776E4" w:rsidRPr="00C63B07">
              <w:rPr>
                <w:rStyle w:val="Hypertextovodkaz"/>
              </w:rPr>
              <w:t>6.1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Obecné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_Toc65835186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6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0D498991" w14:textId="655349E4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87" w:history="1">
            <w:r w:rsidR="00A776E4" w:rsidRPr="00C63B07">
              <w:rPr>
                <w:rStyle w:val="Hypertextovodkaz"/>
              </w:rPr>
              <w:t>6.2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Určení zástupců Objednatele a dalších dotčených osob k projednání díla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_Toc65835187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7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592F437C" w14:textId="51590CF5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88" w:history="1">
            <w:r w:rsidR="00A776E4" w:rsidRPr="00C63B07">
              <w:rPr>
                <w:rStyle w:val="Hypertextovodkaz"/>
              </w:rPr>
              <w:t>6.3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Pokyny k projednání a k připomínkovému řízení částí Díla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_Toc65835188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7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053CD4A7" w14:textId="20838862" w:rsidR="00A776E4" w:rsidRDefault="00425476">
          <w:pPr>
            <w:pStyle w:val="Obsah2"/>
            <w:rPr>
              <w:rFonts w:eastAsiaTheme="minorEastAsia"/>
              <w:noProof/>
              <w:spacing w:val="0"/>
              <w:sz w:val="22"/>
              <w:szCs w:val="22"/>
              <w:lang w:eastAsia="cs-CZ"/>
            </w:rPr>
          </w:pPr>
          <w:hyperlink w:anchor="_Toc65835189" w:history="1">
            <w:r w:rsidR="00A776E4" w:rsidRPr="00C63B07">
              <w:rPr>
                <w:rStyle w:val="Hypertextovodkaz"/>
              </w:rPr>
              <w:t>6.4</w:t>
            </w:r>
            <w:r w:rsidR="00A776E4">
              <w:rPr>
                <w:rFonts w:eastAsiaTheme="minorEastAsia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Pokyny pro odevzdávání Díla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_Toc65835189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8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09B6ADAA" w14:textId="6390A426" w:rsidR="00A776E4" w:rsidRDefault="00425476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65835190" w:history="1">
            <w:r w:rsidR="00A776E4" w:rsidRPr="00C63B07">
              <w:rPr>
                <w:rStyle w:val="Hypertextovodkaz"/>
              </w:rPr>
              <w:t>7.</w:t>
            </w:r>
            <w:r w:rsidR="00A776E4">
              <w:rPr>
                <w:rFonts w:eastAsiaTheme="minorEastAsia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SOUVISEJÍCÍ DOKUMENTY A PŘEDPISY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_Toc65835190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8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4030FF91" w14:textId="35B99BA2" w:rsidR="00A776E4" w:rsidRDefault="00425476">
          <w:pPr>
            <w:pStyle w:val="Obsah1"/>
            <w:rPr>
              <w:rFonts w:eastAsiaTheme="minorEastAsia"/>
              <w:b w:val="0"/>
              <w:caps w:val="0"/>
              <w:noProof/>
              <w:spacing w:val="0"/>
              <w:sz w:val="22"/>
              <w:szCs w:val="22"/>
              <w:lang w:eastAsia="cs-CZ"/>
            </w:rPr>
          </w:pPr>
          <w:hyperlink w:anchor="_Toc65835191" w:history="1">
            <w:r w:rsidR="00A776E4" w:rsidRPr="00C63B07">
              <w:rPr>
                <w:rStyle w:val="Hypertextovodkaz"/>
              </w:rPr>
              <w:t>8.</w:t>
            </w:r>
            <w:r w:rsidR="00A776E4">
              <w:rPr>
                <w:rFonts w:eastAsiaTheme="minorEastAsia"/>
                <w:b w:val="0"/>
                <w:caps w:val="0"/>
                <w:noProof/>
                <w:spacing w:val="0"/>
                <w:sz w:val="22"/>
                <w:szCs w:val="22"/>
                <w:lang w:eastAsia="cs-CZ"/>
              </w:rPr>
              <w:tab/>
            </w:r>
            <w:r w:rsidR="00A776E4" w:rsidRPr="00C63B07">
              <w:rPr>
                <w:rStyle w:val="Hypertextovodkaz"/>
              </w:rPr>
              <w:t>PŘÍLOHY</w:t>
            </w:r>
            <w:r w:rsidR="00A776E4">
              <w:rPr>
                <w:noProof/>
                <w:webHidden/>
              </w:rPr>
              <w:tab/>
            </w:r>
            <w:r w:rsidR="00A776E4">
              <w:rPr>
                <w:noProof/>
                <w:webHidden/>
              </w:rPr>
              <w:fldChar w:fldCharType="begin"/>
            </w:r>
            <w:r w:rsidR="00A776E4">
              <w:rPr>
                <w:noProof/>
                <w:webHidden/>
              </w:rPr>
              <w:instrText xml:space="preserve"> PAGEREF _Toc65835191 \h </w:instrText>
            </w:r>
            <w:r w:rsidR="00A776E4">
              <w:rPr>
                <w:noProof/>
                <w:webHidden/>
              </w:rPr>
            </w:r>
            <w:r w:rsidR="00A776E4">
              <w:rPr>
                <w:noProof/>
                <w:webHidden/>
              </w:rPr>
              <w:fldChar w:fldCharType="separate"/>
            </w:r>
            <w:r w:rsidR="00154A91">
              <w:rPr>
                <w:noProof/>
                <w:webHidden/>
              </w:rPr>
              <w:t>10</w:t>
            </w:r>
            <w:r w:rsidR="00A776E4">
              <w:rPr>
                <w:noProof/>
                <w:webHidden/>
              </w:rPr>
              <w:fldChar w:fldCharType="end"/>
            </w:r>
          </w:hyperlink>
        </w:p>
        <w:p w14:paraId="432CED00" w14:textId="6AC2DC28" w:rsidR="00F306C9" w:rsidRDefault="00F306C9">
          <w:r>
            <w:rPr>
              <w:b/>
              <w:bCs/>
            </w:rPr>
            <w:fldChar w:fldCharType="end"/>
          </w:r>
        </w:p>
      </w:sdtContent>
    </w:sdt>
    <w:p w14:paraId="452AEEFB" w14:textId="00F033B7" w:rsidR="00F306C9" w:rsidRDefault="008B470E" w:rsidP="00F306C9">
      <w:pPr>
        <w:pStyle w:val="Nadpisbezsl1-1"/>
        <w:spacing w:line="276" w:lineRule="auto"/>
        <w:outlineLvl w:val="0"/>
      </w:pPr>
      <w:bookmarkStart w:id="1" w:name="_Toc64964923"/>
      <w:r>
        <w:br w:type="page"/>
      </w:r>
      <w:bookmarkStart w:id="2" w:name="_GoBack"/>
      <w:bookmarkEnd w:id="2"/>
    </w:p>
    <w:p w14:paraId="2A9007B6" w14:textId="1B36502E" w:rsidR="00F306C9" w:rsidRPr="00036F03" w:rsidRDefault="00F306C9" w:rsidP="00F306C9">
      <w:pPr>
        <w:pStyle w:val="Nadpisbezsl1-1"/>
        <w:spacing w:line="276" w:lineRule="auto"/>
        <w:outlineLvl w:val="0"/>
      </w:pPr>
      <w:bookmarkStart w:id="3" w:name="_Toc65835173"/>
      <w:r w:rsidRPr="00036F03">
        <w:lastRenderedPageBreak/>
        <w:t>SEZNAM ZKRATEK</w:t>
      </w:r>
      <w:bookmarkEnd w:id="1"/>
      <w:bookmarkEnd w:id="3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1210"/>
        <w:gridCol w:w="6685"/>
      </w:tblGrid>
      <w:tr w:rsidR="00A04D9B" w:rsidRPr="00036F03" w:rsidDel="006932D9" w14:paraId="347875B1" w14:textId="77777777" w:rsidTr="00BC0597">
        <w:trPr>
          <w:trHeight w:val="283"/>
        </w:trPr>
        <w:tc>
          <w:tcPr>
            <w:tcW w:w="1210" w:type="dxa"/>
          </w:tcPr>
          <w:p w14:paraId="4C543FA6" w14:textId="3481545C" w:rsidR="00A04D9B" w:rsidRPr="0052097E" w:rsidDel="006932D9" w:rsidRDefault="00A04D9B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 w:rsidRPr="0052097E">
              <w:rPr>
                <w:rFonts w:ascii="Verdana" w:hAnsi="Verdana"/>
              </w:rPr>
              <w:t>GŘ</w:t>
            </w:r>
          </w:p>
        </w:tc>
        <w:tc>
          <w:tcPr>
            <w:tcW w:w="6685" w:type="dxa"/>
          </w:tcPr>
          <w:p w14:paraId="571AA6A9" w14:textId="384F717B" w:rsidR="00A04D9B" w:rsidRPr="0052097E" w:rsidDel="006932D9" w:rsidRDefault="00A04D9B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 w:rsidRPr="0052097E">
              <w:rPr>
                <w:rFonts w:ascii="Verdana" w:hAnsi="Verdana"/>
              </w:rPr>
              <w:t>Generální ředitelství</w:t>
            </w:r>
          </w:p>
        </w:tc>
      </w:tr>
      <w:tr w:rsidR="00A04D9B" w:rsidRPr="00036F03" w:rsidDel="006932D9" w14:paraId="26B74F74" w14:textId="77777777" w:rsidTr="00BC0597">
        <w:trPr>
          <w:trHeight w:val="283"/>
        </w:trPr>
        <w:tc>
          <w:tcPr>
            <w:tcW w:w="1210" w:type="dxa"/>
          </w:tcPr>
          <w:p w14:paraId="3AC0D998" w14:textId="7C945BF9" w:rsidR="00A04D9B" w:rsidRPr="00A04D9B" w:rsidRDefault="00A04D9B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SŽ</w:t>
            </w:r>
          </w:p>
        </w:tc>
        <w:tc>
          <w:tcPr>
            <w:tcW w:w="6685" w:type="dxa"/>
          </w:tcPr>
          <w:p w14:paraId="13686354" w14:textId="5BBB55DE" w:rsidR="00A04D9B" w:rsidRPr="0052097E" w:rsidRDefault="00A04D9B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 w:rsidRPr="0052097E">
              <w:rPr>
                <w:rFonts w:ascii="Verdana" w:hAnsi="Verdana"/>
              </w:rPr>
              <w:t>Správa železnic</w:t>
            </w:r>
          </w:p>
        </w:tc>
      </w:tr>
      <w:tr w:rsidR="00A04D9B" w:rsidRPr="00036F03" w:rsidDel="006932D9" w14:paraId="32CCED55" w14:textId="77777777" w:rsidTr="00BC0597">
        <w:trPr>
          <w:trHeight w:val="283"/>
        </w:trPr>
        <w:tc>
          <w:tcPr>
            <w:tcW w:w="1210" w:type="dxa"/>
          </w:tcPr>
          <w:p w14:paraId="5F5E601E" w14:textId="62E350D0" w:rsidR="00A04D9B" w:rsidRDefault="00A04D9B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SŽDC</w:t>
            </w:r>
          </w:p>
        </w:tc>
        <w:tc>
          <w:tcPr>
            <w:tcW w:w="6685" w:type="dxa"/>
          </w:tcPr>
          <w:p w14:paraId="429A416E" w14:textId="2738A519" w:rsidR="00A04D9B" w:rsidRPr="00A04D9B" w:rsidRDefault="00A04D9B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železniční dopravní cesty</w:t>
            </w:r>
          </w:p>
        </w:tc>
      </w:tr>
      <w:tr w:rsidR="00F306C9" w:rsidRPr="00036F03" w14:paraId="672E5729" w14:textId="77777777" w:rsidTr="00BC0597">
        <w:trPr>
          <w:trHeight w:val="283"/>
        </w:trPr>
        <w:tc>
          <w:tcPr>
            <w:tcW w:w="1210" w:type="dxa"/>
          </w:tcPr>
          <w:p w14:paraId="15637346" w14:textId="77777777" w:rsidR="00F306C9" w:rsidRPr="00036F03" w:rsidRDefault="00F306C9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 w:rsidRPr="00036F03">
              <w:rPr>
                <w:rFonts w:ascii="Verdana" w:hAnsi="Verdana"/>
              </w:rPr>
              <w:t>RS</w:t>
            </w:r>
          </w:p>
        </w:tc>
        <w:tc>
          <w:tcPr>
            <w:tcW w:w="6685" w:type="dxa"/>
          </w:tcPr>
          <w:p w14:paraId="2349F450" w14:textId="77777777" w:rsidR="00F306C9" w:rsidRPr="00036F03" w:rsidRDefault="00F306C9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 w:rsidRPr="00036F03">
              <w:rPr>
                <w:rFonts w:ascii="Verdana" w:hAnsi="Verdana"/>
              </w:rPr>
              <w:t>Rychlé spojení</w:t>
            </w:r>
          </w:p>
        </w:tc>
      </w:tr>
      <w:tr w:rsidR="00DA0DB7" w:rsidRPr="00036F03" w14:paraId="00B8B52B" w14:textId="77777777" w:rsidTr="00BC0597">
        <w:trPr>
          <w:trHeight w:val="283"/>
        </w:trPr>
        <w:tc>
          <w:tcPr>
            <w:tcW w:w="1210" w:type="dxa"/>
          </w:tcPr>
          <w:p w14:paraId="09B76872" w14:textId="2AC44894" w:rsidR="00DA0DB7" w:rsidRPr="00036F03" w:rsidRDefault="00DA0DB7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NŽS</w:t>
            </w:r>
          </w:p>
        </w:tc>
        <w:tc>
          <w:tcPr>
            <w:tcW w:w="6685" w:type="dxa"/>
          </w:tcPr>
          <w:p w14:paraId="5C2E8BDE" w14:textId="50827AB3" w:rsidR="00DA0DB7" w:rsidRPr="00036F03" w:rsidRDefault="00DA0DB7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Nové železniční spojení</w:t>
            </w:r>
          </w:p>
        </w:tc>
      </w:tr>
      <w:tr w:rsidR="00DA0DB7" w:rsidRPr="00036F03" w14:paraId="78D83EB1" w14:textId="77777777" w:rsidTr="00BC0597">
        <w:trPr>
          <w:trHeight w:val="283"/>
        </w:trPr>
        <w:tc>
          <w:tcPr>
            <w:tcW w:w="1210" w:type="dxa"/>
          </w:tcPr>
          <w:p w14:paraId="223A0484" w14:textId="5C1D427B" w:rsidR="00DA0DB7" w:rsidRPr="00036F03" w:rsidRDefault="00DA0DB7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DÚR</w:t>
            </w:r>
          </w:p>
        </w:tc>
        <w:tc>
          <w:tcPr>
            <w:tcW w:w="6685" w:type="dxa"/>
          </w:tcPr>
          <w:p w14:paraId="26CBF08E" w14:textId="71A1985D" w:rsidR="00DA0DB7" w:rsidRPr="00036F03" w:rsidRDefault="00DA0DB7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Dokumentace pro územní řízení</w:t>
            </w:r>
          </w:p>
        </w:tc>
      </w:tr>
      <w:tr w:rsidR="00DA0DB7" w:rsidRPr="00036F03" w14:paraId="5DFC5367" w14:textId="77777777" w:rsidTr="00BC0597">
        <w:trPr>
          <w:trHeight w:val="283"/>
        </w:trPr>
        <w:tc>
          <w:tcPr>
            <w:tcW w:w="1210" w:type="dxa"/>
          </w:tcPr>
          <w:p w14:paraId="55CCB59B" w14:textId="3C68BA05" w:rsidR="00DA0DB7" w:rsidRDefault="00DA0DB7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ZP</w:t>
            </w:r>
          </w:p>
        </w:tc>
        <w:tc>
          <w:tcPr>
            <w:tcW w:w="6685" w:type="dxa"/>
          </w:tcPr>
          <w:p w14:paraId="295FDF0A" w14:textId="74ECDBE2" w:rsidR="00DA0DB7" w:rsidRDefault="00DA0DB7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Záměr projektu</w:t>
            </w:r>
          </w:p>
        </w:tc>
      </w:tr>
      <w:tr w:rsidR="00DA0DB7" w:rsidRPr="00036F03" w14:paraId="0B6D4348" w14:textId="77777777" w:rsidTr="00BC0597">
        <w:trPr>
          <w:trHeight w:val="283"/>
        </w:trPr>
        <w:tc>
          <w:tcPr>
            <w:tcW w:w="1210" w:type="dxa"/>
          </w:tcPr>
          <w:p w14:paraId="3E82B2C1" w14:textId="3A3D56EB" w:rsidR="00DA0DB7" w:rsidRDefault="00DA0DB7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DD</w:t>
            </w:r>
          </w:p>
        </w:tc>
        <w:tc>
          <w:tcPr>
            <w:tcW w:w="6685" w:type="dxa"/>
          </w:tcPr>
          <w:p w14:paraId="371067DC" w14:textId="26A925BE" w:rsidR="00DA0DB7" w:rsidRDefault="00DA0DB7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Doprovodná dokumentace</w:t>
            </w:r>
          </w:p>
        </w:tc>
      </w:tr>
      <w:tr w:rsidR="00F306C9" w:rsidRPr="00036F03" w14:paraId="254DA965" w14:textId="77777777" w:rsidTr="00BC0597">
        <w:trPr>
          <w:trHeight w:val="283"/>
        </w:trPr>
        <w:tc>
          <w:tcPr>
            <w:tcW w:w="1210" w:type="dxa"/>
          </w:tcPr>
          <w:p w14:paraId="77D29F46" w14:textId="77777777" w:rsidR="00F306C9" w:rsidRPr="00036F03" w:rsidRDefault="00F306C9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proofErr w:type="spellStart"/>
            <w:r w:rsidRPr="00036F03">
              <w:rPr>
                <w:rFonts w:ascii="Verdana" w:hAnsi="Verdana"/>
              </w:rPr>
              <w:t>SoD</w:t>
            </w:r>
            <w:proofErr w:type="spellEnd"/>
          </w:p>
        </w:tc>
        <w:tc>
          <w:tcPr>
            <w:tcW w:w="6685" w:type="dxa"/>
          </w:tcPr>
          <w:p w14:paraId="66354966" w14:textId="77777777" w:rsidR="00F306C9" w:rsidRPr="00036F03" w:rsidRDefault="00F306C9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 w:rsidRPr="00036F03">
              <w:rPr>
                <w:rFonts w:ascii="Verdana" w:hAnsi="Verdana"/>
              </w:rPr>
              <w:t>Smlouva o dílo</w:t>
            </w:r>
          </w:p>
        </w:tc>
      </w:tr>
      <w:tr w:rsidR="00F306C9" w:rsidRPr="00036F03" w14:paraId="1B91AF21" w14:textId="77777777" w:rsidTr="00BC0597">
        <w:trPr>
          <w:trHeight w:val="283"/>
        </w:trPr>
        <w:tc>
          <w:tcPr>
            <w:tcW w:w="1210" w:type="dxa"/>
          </w:tcPr>
          <w:p w14:paraId="2F684B47" w14:textId="77777777" w:rsidR="00F306C9" w:rsidRPr="00036F03" w:rsidRDefault="00F306C9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 w:rsidRPr="00036F03">
              <w:rPr>
                <w:rFonts w:ascii="Verdana" w:hAnsi="Verdana"/>
              </w:rPr>
              <w:t>TKP</w:t>
            </w:r>
          </w:p>
        </w:tc>
        <w:tc>
          <w:tcPr>
            <w:tcW w:w="6685" w:type="dxa"/>
          </w:tcPr>
          <w:p w14:paraId="4F1CB67D" w14:textId="61DBFF28" w:rsidR="00F306C9" w:rsidRPr="00036F03" w:rsidRDefault="00F306C9" w:rsidP="00656D47">
            <w:pPr>
              <w:pStyle w:val="Zkratky2"/>
              <w:spacing w:line="276" w:lineRule="auto"/>
              <w:rPr>
                <w:rFonts w:ascii="Verdana" w:hAnsi="Verdana"/>
              </w:rPr>
            </w:pPr>
            <w:r w:rsidRPr="00036F03">
              <w:rPr>
                <w:rFonts w:ascii="Verdana" w:hAnsi="Verdana"/>
              </w:rPr>
              <w:t>Technické kvalitativní podmínky</w:t>
            </w:r>
          </w:p>
        </w:tc>
      </w:tr>
      <w:tr w:rsidR="00F306C9" w:rsidRPr="00036F03" w14:paraId="3C6A80B3" w14:textId="77777777" w:rsidTr="00BC0597">
        <w:trPr>
          <w:trHeight w:val="283"/>
        </w:trPr>
        <w:tc>
          <w:tcPr>
            <w:tcW w:w="1210" w:type="dxa"/>
          </w:tcPr>
          <w:p w14:paraId="3EF85709" w14:textId="049B4806" w:rsidR="00F306C9" w:rsidRPr="00036F03" w:rsidRDefault="003F7075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TP</w:t>
            </w:r>
          </w:p>
        </w:tc>
        <w:tc>
          <w:tcPr>
            <w:tcW w:w="6685" w:type="dxa"/>
          </w:tcPr>
          <w:p w14:paraId="582FCA23" w14:textId="73080C08" w:rsidR="003F7075" w:rsidRPr="00036F03" w:rsidRDefault="000A1FAE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3F7075">
              <w:rPr>
                <w:rFonts w:ascii="Verdana" w:hAnsi="Verdana"/>
              </w:rPr>
              <w:t>echnické podmínky</w:t>
            </w:r>
          </w:p>
        </w:tc>
      </w:tr>
      <w:tr w:rsidR="00F306C9" w:rsidRPr="00036F03" w14:paraId="563ACCA6" w14:textId="77777777" w:rsidTr="00BC0597">
        <w:trPr>
          <w:trHeight w:val="283"/>
        </w:trPr>
        <w:tc>
          <w:tcPr>
            <w:tcW w:w="1210" w:type="dxa"/>
          </w:tcPr>
          <w:p w14:paraId="52D67AE2" w14:textId="7581A667" w:rsidR="00F306C9" w:rsidRPr="00036F03" w:rsidRDefault="003F7075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VRT</w:t>
            </w:r>
          </w:p>
        </w:tc>
        <w:tc>
          <w:tcPr>
            <w:tcW w:w="6685" w:type="dxa"/>
          </w:tcPr>
          <w:p w14:paraId="093520DF" w14:textId="67EDE1FB" w:rsidR="00F306C9" w:rsidRPr="00036F03" w:rsidRDefault="003F7075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Vysokorychlostní trať</w:t>
            </w:r>
          </w:p>
        </w:tc>
      </w:tr>
      <w:tr w:rsidR="006932D9" w:rsidRPr="00036F03" w14:paraId="5A4EC6DD" w14:textId="77777777" w:rsidTr="00BC0597">
        <w:trPr>
          <w:trHeight w:val="283"/>
        </w:trPr>
        <w:tc>
          <w:tcPr>
            <w:tcW w:w="1210" w:type="dxa"/>
          </w:tcPr>
          <w:p w14:paraId="3232A6EF" w14:textId="75254F49" w:rsidR="006932D9" w:rsidRDefault="006932D9" w:rsidP="00BC0597">
            <w:pPr>
              <w:pStyle w:val="Zkratky1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HMG</w:t>
            </w:r>
          </w:p>
        </w:tc>
        <w:tc>
          <w:tcPr>
            <w:tcW w:w="6685" w:type="dxa"/>
          </w:tcPr>
          <w:p w14:paraId="5C3AE422" w14:textId="4DD12FB3" w:rsidR="006932D9" w:rsidRDefault="006932D9" w:rsidP="00BC0597">
            <w:pPr>
              <w:pStyle w:val="Zkratky2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Harmonogram</w:t>
            </w:r>
          </w:p>
        </w:tc>
      </w:tr>
      <w:tr w:rsidR="00F306C9" w:rsidRPr="00036F03" w14:paraId="3682D25E" w14:textId="77777777" w:rsidTr="00BC0597">
        <w:trPr>
          <w:trHeight w:val="283"/>
        </w:trPr>
        <w:tc>
          <w:tcPr>
            <w:tcW w:w="1210" w:type="dxa"/>
          </w:tcPr>
          <w:p w14:paraId="28C9DAA4" w14:textId="6134636A" w:rsidR="00F306C9" w:rsidRPr="00036F03" w:rsidRDefault="003F7075" w:rsidP="00BC0597">
            <w:pPr>
              <w:pStyle w:val="Zkratky1"/>
              <w:spacing w:line="276" w:lineRule="auto"/>
            </w:pPr>
            <w:r>
              <w:t>TBM</w:t>
            </w:r>
          </w:p>
        </w:tc>
        <w:tc>
          <w:tcPr>
            <w:tcW w:w="6685" w:type="dxa"/>
          </w:tcPr>
          <w:p w14:paraId="62D5935A" w14:textId="638FC3D1" w:rsidR="00F306C9" w:rsidRPr="00036F03" w:rsidRDefault="003F7075" w:rsidP="00BC0597">
            <w:pPr>
              <w:pStyle w:val="Zkratky2"/>
              <w:spacing w:line="276" w:lineRule="auto"/>
            </w:pPr>
            <w:r>
              <w:t xml:space="preserve">Tunel </w:t>
            </w:r>
            <w:proofErr w:type="spellStart"/>
            <w:r>
              <w:t>Boring</w:t>
            </w:r>
            <w:proofErr w:type="spellEnd"/>
            <w:r>
              <w:t xml:space="preserve"> </w:t>
            </w:r>
            <w:proofErr w:type="spellStart"/>
            <w:r>
              <w:t>Machine</w:t>
            </w:r>
            <w:proofErr w:type="spellEnd"/>
          </w:p>
        </w:tc>
      </w:tr>
      <w:tr w:rsidR="00F306C9" w:rsidRPr="00036F03" w14:paraId="5194E058" w14:textId="77777777" w:rsidTr="00BC0597">
        <w:trPr>
          <w:trHeight w:val="283"/>
        </w:trPr>
        <w:tc>
          <w:tcPr>
            <w:tcW w:w="1210" w:type="dxa"/>
          </w:tcPr>
          <w:p w14:paraId="02426FEF" w14:textId="6D8A5FC9" w:rsidR="00F306C9" w:rsidRPr="00036F03" w:rsidRDefault="003F7075" w:rsidP="00BC0597">
            <w:pPr>
              <w:pStyle w:val="Zkratky1"/>
              <w:spacing w:line="276" w:lineRule="auto"/>
            </w:pPr>
            <w:r>
              <w:t>NRTM</w:t>
            </w:r>
            <w:r w:rsidR="000728A5">
              <w:t>/SCL</w:t>
            </w:r>
          </w:p>
        </w:tc>
        <w:tc>
          <w:tcPr>
            <w:tcW w:w="6685" w:type="dxa"/>
          </w:tcPr>
          <w:p w14:paraId="49CCD1AE" w14:textId="661875B0" w:rsidR="003F7075" w:rsidRPr="00036F03" w:rsidRDefault="003F7075" w:rsidP="00BC0597">
            <w:pPr>
              <w:pStyle w:val="Zkratky2"/>
              <w:spacing w:line="276" w:lineRule="auto"/>
            </w:pPr>
            <w:r>
              <w:t>Nová rakouská tunelovací metoda</w:t>
            </w:r>
            <w:r w:rsidR="006932D9">
              <w:t>/</w:t>
            </w:r>
            <w:proofErr w:type="spellStart"/>
            <w:r w:rsidR="006932D9">
              <w:t>Sprayed</w:t>
            </w:r>
            <w:proofErr w:type="spellEnd"/>
            <w:r w:rsidR="006932D9">
              <w:t xml:space="preserve"> </w:t>
            </w:r>
            <w:proofErr w:type="spellStart"/>
            <w:r w:rsidR="006932D9">
              <w:t>concrete</w:t>
            </w:r>
            <w:proofErr w:type="spellEnd"/>
            <w:r w:rsidR="006932D9">
              <w:t xml:space="preserve"> </w:t>
            </w:r>
            <w:proofErr w:type="spellStart"/>
            <w:r w:rsidR="006932D9">
              <w:t>lining</w:t>
            </w:r>
            <w:proofErr w:type="spellEnd"/>
          </w:p>
        </w:tc>
      </w:tr>
      <w:tr w:rsidR="00F344D7" w:rsidRPr="00036F03" w14:paraId="5F188563" w14:textId="77777777" w:rsidTr="00BC0597">
        <w:trPr>
          <w:trHeight w:val="283"/>
        </w:trPr>
        <w:tc>
          <w:tcPr>
            <w:tcW w:w="1210" w:type="dxa"/>
          </w:tcPr>
          <w:p w14:paraId="4AE96388" w14:textId="71BD4001" w:rsidR="00F344D7" w:rsidRDefault="00F344D7" w:rsidP="00BC0597">
            <w:pPr>
              <w:pStyle w:val="Zkratky1"/>
              <w:spacing w:line="276" w:lineRule="auto"/>
            </w:pPr>
            <w:r>
              <w:t>AOPK</w:t>
            </w:r>
          </w:p>
        </w:tc>
        <w:tc>
          <w:tcPr>
            <w:tcW w:w="6685" w:type="dxa"/>
          </w:tcPr>
          <w:p w14:paraId="769C23DB" w14:textId="04197DF9" w:rsidR="00F344D7" w:rsidRDefault="00F344D7" w:rsidP="00BC0597">
            <w:pPr>
              <w:pStyle w:val="Zkratky2"/>
              <w:spacing w:line="276" w:lineRule="auto"/>
            </w:pPr>
            <w:r>
              <w:t>Agentura ochrany přírody a krajiny</w:t>
            </w:r>
          </w:p>
        </w:tc>
      </w:tr>
      <w:tr w:rsidR="00DA0DB7" w:rsidRPr="00036F03" w14:paraId="7519E89E" w14:textId="77777777" w:rsidTr="00BC0597">
        <w:trPr>
          <w:trHeight w:val="283"/>
        </w:trPr>
        <w:tc>
          <w:tcPr>
            <w:tcW w:w="1210" w:type="dxa"/>
          </w:tcPr>
          <w:p w14:paraId="28421851" w14:textId="16A19DA3" w:rsidR="00DA0DB7" w:rsidRDefault="00DA0DB7" w:rsidP="00BC0597">
            <w:pPr>
              <w:pStyle w:val="Zkratky1"/>
              <w:spacing w:line="276" w:lineRule="auto"/>
            </w:pPr>
            <w:r>
              <w:t>EIA</w:t>
            </w:r>
          </w:p>
        </w:tc>
        <w:tc>
          <w:tcPr>
            <w:tcW w:w="6685" w:type="dxa"/>
          </w:tcPr>
          <w:p w14:paraId="0AAB9FB0" w14:textId="27BF8275" w:rsidR="00DA0DB7" w:rsidRDefault="00DA0DB7" w:rsidP="00BC0597">
            <w:pPr>
              <w:pStyle w:val="Zkratky2"/>
              <w:spacing w:line="276" w:lineRule="auto"/>
            </w:pPr>
            <w:r>
              <w:t>Posuzování vlivů na životní prostředí</w:t>
            </w:r>
          </w:p>
        </w:tc>
      </w:tr>
      <w:tr w:rsidR="00DA0DB7" w:rsidRPr="00036F03" w14:paraId="706F975E" w14:textId="77777777" w:rsidTr="00BC0597">
        <w:trPr>
          <w:trHeight w:val="283"/>
        </w:trPr>
        <w:tc>
          <w:tcPr>
            <w:tcW w:w="1210" w:type="dxa"/>
          </w:tcPr>
          <w:p w14:paraId="763F935F" w14:textId="373A9363" w:rsidR="00DA0DB7" w:rsidRDefault="00DA0DB7" w:rsidP="00BC0597">
            <w:pPr>
              <w:pStyle w:val="Zkratky1"/>
              <w:spacing w:line="276" w:lineRule="auto"/>
            </w:pPr>
            <w:r>
              <w:t>SEA</w:t>
            </w:r>
          </w:p>
        </w:tc>
        <w:tc>
          <w:tcPr>
            <w:tcW w:w="6685" w:type="dxa"/>
          </w:tcPr>
          <w:p w14:paraId="00058FF0" w14:textId="351C22AE" w:rsidR="00DA0DB7" w:rsidRDefault="00DA0DB7" w:rsidP="00BC0597">
            <w:pPr>
              <w:pStyle w:val="Zkratky2"/>
              <w:spacing w:line="276" w:lineRule="auto"/>
            </w:pPr>
            <w:r>
              <w:t>Posuzování vlivů koncepcí na životní prostředí</w:t>
            </w:r>
          </w:p>
        </w:tc>
      </w:tr>
      <w:tr w:rsidR="00DA0DB7" w:rsidRPr="00036F03" w14:paraId="15591263" w14:textId="77777777" w:rsidTr="00BC0597">
        <w:trPr>
          <w:trHeight w:val="283"/>
        </w:trPr>
        <w:tc>
          <w:tcPr>
            <w:tcW w:w="1210" w:type="dxa"/>
          </w:tcPr>
          <w:p w14:paraId="37DBDAC5" w14:textId="102F4490" w:rsidR="00DA0DB7" w:rsidRDefault="00DA0DB7" w:rsidP="00BC0597">
            <w:pPr>
              <w:pStyle w:val="Zkratky1"/>
              <w:spacing w:line="276" w:lineRule="auto"/>
            </w:pPr>
            <w:r>
              <w:t>UVP</w:t>
            </w:r>
          </w:p>
        </w:tc>
        <w:tc>
          <w:tcPr>
            <w:tcW w:w="6685" w:type="dxa"/>
          </w:tcPr>
          <w:p w14:paraId="0864929C" w14:textId="462A22A5" w:rsidR="00DA0DB7" w:rsidRDefault="00DA0DB7" w:rsidP="00BC0597">
            <w:pPr>
              <w:pStyle w:val="Zkratky2"/>
              <w:spacing w:line="276" w:lineRule="auto"/>
            </w:pPr>
            <w:r>
              <w:t>Posouzení vlivu stavby na životní prostředí v SRN</w:t>
            </w:r>
          </w:p>
        </w:tc>
      </w:tr>
      <w:tr w:rsidR="003F7075" w:rsidRPr="00036F03" w14:paraId="0C038C69" w14:textId="77777777" w:rsidTr="00BC0597">
        <w:trPr>
          <w:trHeight w:val="283"/>
        </w:trPr>
        <w:tc>
          <w:tcPr>
            <w:tcW w:w="1210" w:type="dxa"/>
          </w:tcPr>
          <w:p w14:paraId="42EC7402" w14:textId="7BB75ED6" w:rsidR="003F7075" w:rsidRDefault="000728A5" w:rsidP="00BC0597">
            <w:pPr>
              <w:pStyle w:val="Zkratky1"/>
              <w:spacing w:line="276" w:lineRule="auto"/>
            </w:pPr>
            <w:r>
              <w:t>NDOP</w:t>
            </w:r>
          </w:p>
        </w:tc>
        <w:tc>
          <w:tcPr>
            <w:tcW w:w="6685" w:type="dxa"/>
          </w:tcPr>
          <w:p w14:paraId="042B4BB2" w14:textId="64CB8D58" w:rsidR="003F7075" w:rsidRDefault="000728A5" w:rsidP="00BC0597">
            <w:pPr>
              <w:pStyle w:val="Zkratky2"/>
              <w:spacing w:line="276" w:lineRule="auto"/>
            </w:pPr>
            <w:r>
              <w:t>Nálezová databáze ochrany přírody</w:t>
            </w:r>
          </w:p>
        </w:tc>
      </w:tr>
      <w:tr w:rsidR="000728A5" w:rsidRPr="00036F03" w14:paraId="2A840FFF" w14:textId="77777777" w:rsidTr="00BC0597">
        <w:trPr>
          <w:trHeight w:val="283"/>
        </w:trPr>
        <w:tc>
          <w:tcPr>
            <w:tcW w:w="1210" w:type="dxa"/>
          </w:tcPr>
          <w:p w14:paraId="0D5F0D6E" w14:textId="18796689" w:rsidR="000728A5" w:rsidRDefault="000728A5" w:rsidP="00BC0597">
            <w:pPr>
              <w:pStyle w:val="Zkratky1"/>
              <w:spacing w:line="276" w:lineRule="auto"/>
            </w:pPr>
            <w:r>
              <w:t>EVL</w:t>
            </w:r>
          </w:p>
        </w:tc>
        <w:tc>
          <w:tcPr>
            <w:tcW w:w="6685" w:type="dxa"/>
          </w:tcPr>
          <w:p w14:paraId="1292F314" w14:textId="646969CA" w:rsidR="000728A5" w:rsidRDefault="000728A5" w:rsidP="00BC0597">
            <w:pPr>
              <w:pStyle w:val="Zkratky2"/>
              <w:spacing w:line="276" w:lineRule="auto"/>
            </w:pPr>
            <w:r>
              <w:t>Evropsky významná lokalita</w:t>
            </w:r>
          </w:p>
        </w:tc>
      </w:tr>
      <w:tr w:rsidR="000728A5" w:rsidRPr="00036F03" w14:paraId="6126FAEC" w14:textId="77777777" w:rsidTr="00BC0597">
        <w:trPr>
          <w:trHeight w:val="283"/>
        </w:trPr>
        <w:tc>
          <w:tcPr>
            <w:tcW w:w="1210" w:type="dxa"/>
          </w:tcPr>
          <w:p w14:paraId="28D998F2" w14:textId="395C03EE" w:rsidR="000728A5" w:rsidRDefault="000728A5" w:rsidP="00BC0597">
            <w:pPr>
              <w:pStyle w:val="Zkratky1"/>
              <w:spacing w:line="276" w:lineRule="auto"/>
            </w:pPr>
            <w:r>
              <w:t>PO</w:t>
            </w:r>
          </w:p>
        </w:tc>
        <w:tc>
          <w:tcPr>
            <w:tcW w:w="6685" w:type="dxa"/>
          </w:tcPr>
          <w:p w14:paraId="3ECD32E9" w14:textId="39EA021A" w:rsidR="000728A5" w:rsidRDefault="000728A5" w:rsidP="00BC0597">
            <w:pPr>
              <w:pStyle w:val="Zkratky2"/>
              <w:spacing w:line="276" w:lineRule="auto"/>
            </w:pPr>
            <w:r>
              <w:t>Ptačí oblast</w:t>
            </w:r>
          </w:p>
        </w:tc>
      </w:tr>
      <w:tr w:rsidR="00EB622F" w:rsidRPr="00036F03" w14:paraId="242D4AAC" w14:textId="77777777" w:rsidTr="00BC0597">
        <w:trPr>
          <w:trHeight w:val="283"/>
        </w:trPr>
        <w:tc>
          <w:tcPr>
            <w:tcW w:w="1210" w:type="dxa"/>
          </w:tcPr>
          <w:p w14:paraId="75136683" w14:textId="47104CB8" w:rsidR="00EB622F" w:rsidRDefault="00EB622F" w:rsidP="00BC0597">
            <w:pPr>
              <w:pStyle w:val="Zkratky1"/>
              <w:spacing w:line="276" w:lineRule="auto"/>
            </w:pPr>
            <w:r>
              <w:t>EU</w:t>
            </w:r>
          </w:p>
        </w:tc>
        <w:tc>
          <w:tcPr>
            <w:tcW w:w="6685" w:type="dxa"/>
          </w:tcPr>
          <w:p w14:paraId="0450A096" w14:textId="13CC4F66" w:rsidR="00EB622F" w:rsidRDefault="00EB622F" w:rsidP="00BC0597">
            <w:pPr>
              <w:pStyle w:val="Zkratky2"/>
              <w:spacing w:line="276" w:lineRule="auto"/>
            </w:pPr>
            <w:r>
              <w:t>Evropská unie</w:t>
            </w:r>
          </w:p>
        </w:tc>
      </w:tr>
      <w:tr w:rsidR="00EB622F" w:rsidRPr="00036F03" w14:paraId="635BBAC5" w14:textId="77777777" w:rsidTr="00BC0597">
        <w:trPr>
          <w:trHeight w:val="283"/>
        </w:trPr>
        <w:tc>
          <w:tcPr>
            <w:tcW w:w="1210" w:type="dxa"/>
          </w:tcPr>
          <w:p w14:paraId="324A131F" w14:textId="04622FC0" w:rsidR="00EB622F" w:rsidRDefault="00EB622F" w:rsidP="00BC0597">
            <w:pPr>
              <w:pStyle w:val="Zkratky1"/>
              <w:spacing w:line="276" w:lineRule="auto"/>
            </w:pPr>
            <w:r>
              <w:t>SRN</w:t>
            </w:r>
          </w:p>
        </w:tc>
        <w:tc>
          <w:tcPr>
            <w:tcW w:w="6685" w:type="dxa"/>
          </w:tcPr>
          <w:p w14:paraId="5ECC6C18" w14:textId="228A1BC9" w:rsidR="00EB622F" w:rsidRDefault="00EB622F" w:rsidP="00BC0597">
            <w:pPr>
              <w:pStyle w:val="Zkratky2"/>
              <w:spacing w:line="276" w:lineRule="auto"/>
            </w:pPr>
            <w:r>
              <w:t>Spolková republika Německo</w:t>
            </w:r>
          </w:p>
        </w:tc>
      </w:tr>
      <w:tr w:rsidR="00EB622F" w:rsidRPr="00036F03" w14:paraId="20835EFD" w14:textId="77777777" w:rsidTr="00BC0597">
        <w:trPr>
          <w:trHeight w:val="283"/>
        </w:trPr>
        <w:tc>
          <w:tcPr>
            <w:tcW w:w="1210" w:type="dxa"/>
          </w:tcPr>
          <w:p w14:paraId="69C656FB" w14:textId="61B18DAD" w:rsidR="00EB622F" w:rsidRDefault="00EB622F" w:rsidP="00BC0597">
            <w:pPr>
              <w:pStyle w:val="Zkratky1"/>
              <w:spacing w:line="276" w:lineRule="auto"/>
            </w:pPr>
            <w:r>
              <w:t>CZ/ ČR</w:t>
            </w:r>
          </w:p>
        </w:tc>
        <w:tc>
          <w:tcPr>
            <w:tcW w:w="6685" w:type="dxa"/>
          </w:tcPr>
          <w:p w14:paraId="7903C401" w14:textId="7532E868" w:rsidR="00EB622F" w:rsidRDefault="00EB622F" w:rsidP="00BC0597">
            <w:pPr>
              <w:pStyle w:val="Zkratky2"/>
              <w:spacing w:line="276" w:lineRule="auto"/>
            </w:pPr>
            <w:r>
              <w:t>Česká republika</w:t>
            </w:r>
          </w:p>
        </w:tc>
      </w:tr>
      <w:tr w:rsidR="005631A6" w:rsidRPr="00036F03" w14:paraId="246262E0" w14:textId="77777777" w:rsidTr="00BC0597">
        <w:trPr>
          <w:trHeight w:val="283"/>
        </w:trPr>
        <w:tc>
          <w:tcPr>
            <w:tcW w:w="1210" w:type="dxa"/>
          </w:tcPr>
          <w:p w14:paraId="039A22C1" w14:textId="586EA7A2" w:rsidR="005631A6" w:rsidRDefault="005631A6" w:rsidP="00BC0597">
            <w:pPr>
              <w:pStyle w:val="Zkratky1"/>
              <w:spacing w:line="276" w:lineRule="auto"/>
            </w:pPr>
            <w:r>
              <w:t>DB</w:t>
            </w:r>
          </w:p>
        </w:tc>
        <w:tc>
          <w:tcPr>
            <w:tcW w:w="6685" w:type="dxa"/>
          </w:tcPr>
          <w:p w14:paraId="4B33FC49" w14:textId="1A173347" w:rsidR="005631A6" w:rsidRDefault="005631A6" w:rsidP="00BC0597">
            <w:pPr>
              <w:pStyle w:val="Zkratky2"/>
              <w:spacing w:line="276" w:lineRule="auto"/>
            </w:pPr>
            <w:proofErr w:type="spellStart"/>
            <w:r>
              <w:t>Deutsche</w:t>
            </w:r>
            <w:proofErr w:type="spellEnd"/>
            <w:r>
              <w:t xml:space="preserve"> </w:t>
            </w:r>
            <w:proofErr w:type="spellStart"/>
            <w:r>
              <w:t>Bahn</w:t>
            </w:r>
            <w:proofErr w:type="spellEnd"/>
          </w:p>
        </w:tc>
      </w:tr>
    </w:tbl>
    <w:p w14:paraId="1A665CE0" w14:textId="60FC0FA0" w:rsidR="00F306C9" w:rsidRPr="00A554AF" w:rsidRDefault="00F306C9">
      <w:r>
        <w:br w:type="page"/>
      </w:r>
    </w:p>
    <w:p w14:paraId="3FDF91AB" w14:textId="73E3FCA0" w:rsidR="00280C98" w:rsidRPr="00926300" w:rsidRDefault="00280C98" w:rsidP="00F31230">
      <w:pPr>
        <w:pStyle w:val="Nadpis2-1"/>
      </w:pPr>
      <w:bookmarkStart w:id="4" w:name="_Toc31989456"/>
      <w:bookmarkStart w:id="5" w:name="_Toc65835174"/>
      <w:bookmarkStart w:id="6" w:name="_Toc389559699"/>
      <w:bookmarkStart w:id="7" w:name="_Toc397429847"/>
      <w:bookmarkStart w:id="8" w:name="_Ref433028040"/>
      <w:bookmarkStart w:id="9" w:name="_Toc1048197"/>
      <w:r w:rsidRPr="00926300">
        <w:lastRenderedPageBreak/>
        <w:t>SPECIFIKACE PŘEDMĚTU D</w:t>
      </w:r>
      <w:r w:rsidR="0096495B">
        <w:t xml:space="preserve"> </w:t>
      </w:r>
      <w:r w:rsidRPr="00926300">
        <w:t>ÍLA</w:t>
      </w:r>
      <w:bookmarkEnd w:id="4"/>
      <w:bookmarkEnd w:id="5"/>
    </w:p>
    <w:p w14:paraId="7EE41547" w14:textId="6EDD6C6B" w:rsidR="00280C98" w:rsidRPr="00926300" w:rsidRDefault="00280C98" w:rsidP="00280C98">
      <w:pPr>
        <w:pStyle w:val="Nadpis2-2"/>
      </w:pPr>
      <w:bookmarkStart w:id="10" w:name="_Ref30585228"/>
      <w:bookmarkStart w:id="11" w:name="_Toc31989457"/>
      <w:bookmarkStart w:id="12" w:name="_Toc65835175"/>
      <w:r w:rsidRPr="00926300">
        <w:t>Předmět zadání</w:t>
      </w:r>
      <w:bookmarkEnd w:id="10"/>
      <w:bookmarkEnd w:id="11"/>
      <w:bookmarkEnd w:id="12"/>
    </w:p>
    <w:p w14:paraId="3F952B13" w14:textId="20EC7A02" w:rsidR="00157DEB" w:rsidRPr="00926300" w:rsidRDefault="00503BD4" w:rsidP="00157DEB">
      <w:pPr>
        <w:jc w:val="both"/>
      </w:pPr>
      <w:r w:rsidRPr="007262C7">
        <w:t xml:space="preserve">Předmětem díla je </w:t>
      </w:r>
      <w:r w:rsidR="00170477">
        <w:t>provedení</w:t>
      </w:r>
      <w:r w:rsidR="00170477" w:rsidRPr="00C874A5">
        <w:t xml:space="preserve"> </w:t>
      </w:r>
      <w:r w:rsidR="003C1418">
        <w:t>dvouletého</w:t>
      </w:r>
      <w:r w:rsidR="003C1418" w:rsidRPr="00C874A5">
        <w:t xml:space="preserve"> </w:t>
      </w:r>
      <w:r w:rsidRPr="00C874A5">
        <w:t xml:space="preserve">přírodovědného průzkumu a tzv. biologické hodnocení dle § 67 zákona č. 114/1992 Sb., o ochraně přírody a krajiny, ve znění pozdějších předpisů, </w:t>
      </w:r>
      <w:r w:rsidR="007215C2">
        <w:t xml:space="preserve">tzn. </w:t>
      </w:r>
      <w:r w:rsidRPr="00C874A5">
        <w:t>vypracování hodnocení vlivu závažného zásahu na zájmy ochrany přírody a krajiny ve smyslu §</w:t>
      </w:r>
      <w:r w:rsidR="0055455F">
        <w:t> </w:t>
      </w:r>
      <w:r w:rsidRPr="00C874A5">
        <w:t>7 vyhlášky č.</w:t>
      </w:r>
      <w:r w:rsidR="0096495B">
        <w:t xml:space="preserve"> </w:t>
      </w:r>
      <w:r w:rsidRPr="00C874A5">
        <w:t>142/2018 Sb., o náležitostech posouzení vlivu záměru a</w:t>
      </w:r>
      <w:r w:rsidR="006F7C22">
        <w:t> </w:t>
      </w:r>
      <w:r w:rsidRPr="00C874A5">
        <w:t xml:space="preserve">koncepce na evropsky významné lokality a ptačí oblasti a o náležitostech hodnocení vlivu závažného zásahu na zájmy ochrany přírody a krajiny, a </w:t>
      </w:r>
      <w:r w:rsidR="00170477">
        <w:t xml:space="preserve">vypracování </w:t>
      </w:r>
      <w:r w:rsidRPr="00C874A5">
        <w:t>migrační studie</w:t>
      </w:r>
      <w:r w:rsidR="0086456C">
        <w:t xml:space="preserve">, a to </w:t>
      </w:r>
      <w:r w:rsidR="004041DD">
        <w:t>pro </w:t>
      </w:r>
      <w:r w:rsidR="0086456C">
        <w:t xml:space="preserve">koridor budoucí stavby </w:t>
      </w:r>
      <w:r w:rsidR="0086456C" w:rsidRPr="0086456C">
        <w:t xml:space="preserve">nového </w:t>
      </w:r>
      <w:r w:rsidR="0086456C">
        <w:t xml:space="preserve">železničního </w:t>
      </w:r>
      <w:r w:rsidR="0086456C" w:rsidRPr="0086456C">
        <w:t xml:space="preserve">spojení RS4 Praha </w:t>
      </w:r>
      <w:r w:rsidR="0086456C">
        <w:t>–</w:t>
      </w:r>
      <w:r w:rsidR="0086456C" w:rsidRPr="0086456C">
        <w:t xml:space="preserve"> Drážďany</w:t>
      </w:r>
      <w:r w:rsidR="0086456C">
        <w:t>, úseku Ústí nad Labem – státní hranice CZ/SRN</w:t>
      </w:r>
      <w:r w:rsidR="00E40860">
        <w:t xml:space="preserve"> a s ním souvisejících </w:t>
      </w:r>
      <w:r w:rsidR="004041DD">
        <w:t>ploch</w:t>
      </w:r>
      <w:r w:rsidRPr="00C874A5">
        <w:t>.</w:t>
      </w:r>
    </w:p>
    <w:p w14:paraId="1AA6C38E" w14:textId="77777777" w:rsidR="00280C98" w:rsidRPr="00926300" w:rsidRDefault="00DB1E00" w:rsidP="00F31230">
      <w:pPr>
        <w:pStyle w:val="Nadpis2-1"/>
      </w:pPr>
      <w:bookmarkStart w:id="13" w:name="_Toc31989459"/>
      <w:bookmarkStart w:id="14" w:name="_Toc65835176"/>
      <w:r w:rsidRPr="00926300">
        <w:t>OBECNÝ POPIS A UPŘESNĚNÍ ROZSAHU STAVBY</w:t>
      </w:r>
      <w:bookmarkEnd w:id="13"/>
      <w:bookmarkEnd w:id="14"/>
    </w:p>
    <w:p w14:paraId="0AA8D091" w14:textId="3F4BD1CF" w:rsidR="00DB1E00" w:rsidRPr="00C4331A" w:rsidRDefault="00DB1E00" w:rsidP="00DB1E00">
      <w:pPr>
        <w:pStyle w:val="Nadpis2-2"/>
      </w:pPr>
      <w:bookmarkStart w:id="15" w:name="_Toc31718906"/>
      <w:bookmarkStart w:id="16" w:name="_Toc31812170"/>
      <w:bookmarkStart w:id="17" w:name="_Toc31989460"/>
      <w:bookmarkStart w:id="18" w:name="_Toc65835177"/>
      <w:r w:rsidRPr="00C4331A">
        <w:t xml:space="preserve">Novostavba trati </w:t>
      </w:r>
      <w:bookmarkEnd w:id="15"/>
      <w:bookmarkEnd w:id="16"/>
      <w:bookmarkEnd w:id="17"/>
      <w:r w:rsidR="002C4F9D" w:rsidRPr="00C4331A">
        <w:t>RS</w:t>
      </w:r>
      <w:r w:rsidR="00256B7F">
        <w:t xml:space="preserve"> </w:t>
      </w:r>
      <w:r w:rsidR="002C4F9D" w:rsidRPr="00C4331A">
        <w:t xml:space="preserve">4 </w:t>
      </w:r>
      <w:r w:rsidR="0086456C">
        <w:t>úsek Ústí nad Labem – státní hranice CZ/SRN</w:t>
      </w:r>
      <w:bookmarkEnd w:id="18"/>
    </w:p>
    <w:p w14:paraId="4B902706" w14:textId="2BF90C34" w:rsidR="00A54B7B" w:rsidRDefault="008B51E9" w:rsidP="00EB6724">
      <w:pPr>
        <w:pStyle w:val="Text2-1"/>
      </w:pPr>
      <w:r>
        <w:t>Úsek Ústí nad Labem – státní hranice</w:t>
      </w:r>
      <w:r w:rsidR="0086456C">
        <w:t xml:space="preserve"> CZ/SRN</w:t>
      </w:r>
      <w:r w:rsidR="00A54B7B" w:rsidRPr="00C4331A">
        <w:t xml:space="preserve"> je součástí nové vysokorychl</w:t>
      </w:r>
      <w:r w:rsidR="007A42B0">
        <w:t>ostní tratě z</w:t>
      </w:r>
      <w:r w:rsidR="006F7C22">
        <w:t> </w:t>
      </w:r>
      <w:r w:rsidR="007A42B0">
        <w:t>Prahy do Drážďan.</w:t>
      </w:r>
    </w:p>
    <w:p w14:paraId="5DA35132" w14:textId="0C55F5A5" w:rsidR="00592C05" w:rsidRDefault="00592C05" w:rsidP="00EB6724">
      <w:pPr>
        <w:pStyle w:val="Text2-1"/>
      </w:pPr>
      <w:r>
        <w:t>Z nového terminálu Ústí nad Labem</w:t>
      </w:r>
      <w:r w:rsidR="0086456C">
        <w:t xml:space="preserve"> </w:t>
      </w:r>
      <w:r>
        <w:t>centrum je vedeno šest nových kolejí. Dvě jsou napojeny na stávající trať</w:t>
      </w:r>
      <w:r w:rsidR="00880BBD">
        <w:t xml:space="preserve"> 131 Ústí nad Labem – Bílina v úseku</w:t>
      </w:r>
      <w:r>
        <w:t xml:space="preserve"> </w:t>
      </w:r>
      <w:r w:rsidR="00D7335F">
        <w:t>Ústí nad Labem</w:t>
      </w:r>
      <w:r w:rsidR="0086456C">
        <w:t xml:space="preserve"> </w:t>
      </w:r>
      <w:r w:rsidR="00D7335F">
        <w:t>západ – Trmice.</w:t>
      </w:r>
      <w:r w:rsidR="00880BBD">
        <w:t xml:space="preserve"> Další dvě se napojují na trať 130 Ústí nad Labem – Chomutov v úseku Ústí nad</w:t>
      </w:r>
      <w:r w:rsidR="006F7C22">
        <w:t> </w:t>
      </w:r>
      <w:r w:rsidR="00880BBD">
        <w:t>Labem</w:t>
      </w:r>
      <w:r w:rsidR="0086456C">
        <w:t xml:space="preserve"> </w:t>
      </w:r>
      <w:r w:rsidR="00880BBD">
        <w:t xml:space="preserve">západ – </w:t>
      </w:r>
      <w:proofErr w:type="spellStart"/>
      <w:r w:rsidR="00880BBD">
        <w:t>Hrbovice</w:t>
      </w:r>
      <w:proofErr w:type="spellEnd"/>
      <w:r w:rsidR="00880BBD">
        <w:t xml:space="preserve">. </w:t>
      </w:r>
      <w:r w:rsidR="00880DFA">
        <w:t>Poslední dvě koleje jsou nově navržené tratě VRT Praha – Dráž</w:t>
      </w:r>
      <w:r w:rsidR="00EB164E">
        <w:t>ďany</w:t>
      </w:r>
      <w:r w:rsidR="00DB0894">
        <w:t>, které kopírují vedení tratě 130</w:t>
      </w:r>
      <w:r w:rsidR="00EB164E">
        <w:t xml:space="preserve"> ve směru do železniční stanice </w:t>
      </w:r>
      <w:proofErr w:type="spellStart"/>
      <w:r w:rsidR="00EB164E">
        <w:t>S</w:t>
      </w:r>
      <w:r w:rsidR="00404354">
        <w:t>tradov</w:t>
      </w:r>
      <w:proofErr w:type="spellEnd"/>
      <w:r w:rsidR="00404354">
        <w:t>.</w:t>
      </w:r>
    </w:p>
    <w:p w14:paraId="7435DDD4" w14:textId="5689B739" w:rsidR="00A54B7B" w:rsidRPr="00592C05" w:rsidRDefault="00F11C48" w:rsidP="00EB6724">
      <w:pPr>
        <w:pStyle w:val="Text2-1"/>
      </w:pPr>
      <w:r w:rsidRPr="00592C05">
        <w:t>Nová trasa se od stávající konvenční tratě Ústí nad Labem – Teplice v</w:t>
      </w:r>
      <w:r w:rsidR="001B26BB">
        <w:t> </w:t>
      </w:r>
      <w:r w:rsidRPr="00592C05">
        <w:t xml:space="preserve">Čechách odpojuje severně od obce Chabařovice. Ihned navazuje železniční stanice </w:t>
      </w:r>
      <w:proofErr w:type="spellStart"/>
      <w:r w:rsidRPr="00592C05">
        <w:t>Stradov</w:t>
      </w:r>
      <w:proofErr w:type="spellEnd"/>
      <w:r w:rsidRPr="00592C05">
        <w:t>. Na</w:t>
      </w:r>
      <w:r w:rsidR="00EC411E">
        <w:t> </w:t>
      </w:r>
      <w:r w:rsidRPr="00592C05">
        <w:t xml:space="preserve">tuto stanici v místě křížení silnice I/13 navazuje </w:t>
      </w:r>
      <w:r w:rsidR="00256B7F">
        <w:t xml:space="preserve">úsek </w:t>
      </w:r>
      <w:r w:rsidRPr="00592C05">
        <w:t>Krušnohorský tunel</w:t>
      </w:r>
      <w:r w:rsidR="004E1273">
        <w:t xml:space="preserve"> (přeshraniční část)</w:t>
      </w:r>
      <w:r w:rsidRPr="00592C05">
        <w:t>. V rámci stavby dojde k</w:t>
      </w:r>
      <w:r w:rsidR="0086456C">
        <w:t>e</w:t>
      </w:r>
      <w:r w:rsidR="006F7C22">
        <w:t> </w:t>
      </w:r>
      <w:r w:rsidRPr="00592C05">
        <w:t>zvednutí silnice I/13 o cca 6 metrů.</w:t>
      </w:r>
    </w:p>
    <w:p w14:paraId="03FEF832" w14:textId="3A42882A" w:rsidR="00A54B7B" w:rsidRPr="00592C05" w:rsidRDefault="00A54B7B" w:rsidP="00EB6724">
      <w:pPr>
        <w:pStyle w:val="Text2-1"/>
      </w:pPr>
      <w:r w:rsidRPr="00592C05">
        <w:t>Krušnohorský tunel (česká část)</w:t>
      </w:r>
      <w:r w:rsidR="00EC411E">
        <w:t>:</w:t>
      </w:r>
    </w:p>
    <w:p w14:paraId="678456C0" w14:textId="65D1ABCA" w:rsidR="00A54B7B" w:rsidRPr="00592C05" w:rsidRDefault="00A54B7B" w:rsidP="00592C05">
      <w:pPr>
        <w:pStyle w:val="Text2-1"/>
        <w:numPr>
          <w:ilvl w:val="0"/>
          <w:numId w:val="29"/>
        </w:numPr>
        <w:tabs>
          <w:tab w:val="left" w:pos="1276"/>
        </w:tabs>
        <w:ind w:left="0" w:firstLine="709"/>
      </w:pPr>
      <w:r w:rsidRPr="00592C05">
        <w:t>dva jednokolejné tunely ražené TBM</w:t>
      </w:r>
      <w:r w:rsidR="00EC411E">
        <w:t>;</w:t>
      </w:r>
    </w:p>
    <w:p w14:paraId="5B00F39E" w14:textId="4B4F926C" w:rsidR="00A54B7B" w:rsidRPr="00592C05" w:rsidRDefault="00592C05" w:rsidP="00592C05">
      <w:pPr>
        <w:pStyle w:val="Text2-1"/>
        <w:numPr>
          <w:ilvl w:val="0"/>
          <w:numId w:val="0"/>
        </w:numPr>
        <w:tabs>
          <w:tab w:val="left" w:pos="1276"/>
        </w:tabs>
        <w:ind w:firstLine="709"/>
      </w:pPr>
      <w:r w:rsidRPr="00592C05">
        <w:t>•</w:t>
      </w:r>
      <w:r w:rsidRPr="00592C05">
        <w:tab/>
      </w:r>
      <w:r w:rsidR="00A54B7B" w:rsidRPr="00592C05">
        <w:t>celková délka v ČR 2</w:t>
      </w:r>
      <w:r w:rsidR="00E40860">
        <w:t xml:space="preserve"> </w:t>
      </w:r>
      <w:r w:rsidR="00A54B7B" w:rsidRPr="00592C05">
        <w:t>x</w:t>
      </w:r>
      <w:r w:rsidR="00E40860">
        <w:t xml:space="preserve"> </w:t>
      </w:r>
      <w:r w:rsidR="00A54B7B" w:rsidRPr="00592C05">
        <w:t>11 700 m, hloubená část 240 m, ražená část 11 460 m</w:t>
      </w:r>
      <w:r w:rsidR="00EC411E">
        <w:t>;</w:t>
      </w:r>
    </w:p>
    <w:p w14:paraId="4E8ED581" w14:textId="7C988268" w:rsidR="00A54B7B" w:rsidRPr="00592C05" w:rsidRDefault="00592C05" w:rsidP="00592C05">
      <w:pPr>
        <w:pStyle w:val="Text2-1"/>
        <w:numPr>
          <w:ilvl w:val="0"/>
          <w:numId w:val="0"/>
        </w:numPr>
        <w:tabs>
          <w:tab w:val="left" w:pos="1276"/>
        </w:tabs>
        <w:ind w:firstLine="709"/>
      </w:pPr>
      <w:r w:rsidRPr="00592C05">
        <w:t>•</w:t>
      </w:r>
      <w:r w:rsidRPr="00592C05">
        <w:tab/>
      </w:r>
      <w:proofErr w:type="spellStart"/>
      <w:r w:rsidR="00A54B7B" w:rsidRPr="00592C05">
        <w:t>V</w:t>
      </w:r>
      <w:r w:rsidR="00A54B7B" w:rsidRPr="00094245">
        <w:rPr>
          <w:vertAlign w:val="subscript"/>
        </w:rPr>
        <w:t>n</w:t>
      </w:r>
      <w:proofErr w:type="spellEnd"/>
      <w:r w:rsidR="00A54B7B" w:rsidRPr="00592C05">
        <w:t xml:space="preserve"> = 200</w:t>
      </w:r>
      <w:r w:rsidR="00781A43">
        <w:t xml:space="preserve"> (230)</w:t>
      </w:r>
      <w:r w:rsidR="00A54B7B" w:rsidRPr="00592C05">
        <w:t xml:space="preserve"> km/h</w:t>
      </w:r>
      <w:r w:rsidR="00EC411E">
        <w:t>;</w:t>
      </w:r>
    </w:p>
    <w:p w14:paraId="0352EEC0" w14:textId="10CC12AC" w:rsidR="000807EF" w:rsidRDefault="00592C05" w:rsidP="000807EF">
      <w:pPr>
        <w:pStyle w:val="Text2-1"/>
        <w:numPr>
          <w:ilvl w:val="0"/>
          <w:numId w:val="0"/>
        </w:numPr>
        <w:tabs>
          <w:tab w:val="left" w:pos="1276"/>
        </w:tabs>
        <w:ind w:firstLine="709"/>
      </w:pPr>
      <w:r w:rsidRPr="00592C05">
        <w:t>•</w:t>
      </w:r>
      <w:r w:rsidRPr="00592C05">
        <w:tab/>
      </w:r>
      <w:r w:rsidR="00A54B7B" w:rsidRPr="00592C05">
        <w:t>vedení v</w:t>
      </w:r>
      <w:r w:rsidR="00EC411E">
        <w:t> </w:t>
      </w:r>
      <w:proofErr w:type="spellStart"/>
      <w:r w:rsidR="00A54B7B" w:rsidRPr="00592C05">
        <w:t>extravilánu</w:t>
      </w:r>
      <w:proofErr w:type="spellEnd"/>
      <w:r w:rsidR="00EC411E">
        <w:t>.</w:t>
      </w:r>
    </w:p>
    <w:p w14:paraId="40CB00EB" w14:textId="5B623582" w:rsidR="000807EF" w:rsidRDefault="000807EF" w:rsidP="000807EF">
      <w:pPr>
        <w:spacing w:after="120"/>
        <w:ind w:left="1021"/>
        <w:jc w:val="both"/>
      </w:pPr>
      <w:r>
        <w:t>Průjezdný profil, řešení o nasaze</w:t>
      </w:r>
      <w:r w:rsidR="00A8290E">
        <w:t>ní TBM (kterého typu apod</w:t>
      </w:r>
      <w:r>
        <w:t>.) bude navrženo v rámci společného plánování. Pro ražbu Krušnohorského tunelu bude použit jeden typ stroje o stejném razícím profilu.</w:t>
      </w:r>
    </w:p>
    <w:p w14:paraId="587C52C6" w14:textId="654DEE55" w:rsidR="000807EF" w:rsidRDefault="000807EF" w:rsidP="000807EF">
      <w:pPr>
        <w:spacing w:after="120"/>
        <w:ind w:left="1021"/>
        <w:jc w:val="both"/>
      </w:pPr>
      <w:proofErr w:type="spellStart"/>
      <w:r>
        <w:t>Rozplety</w:t>
      </w:r>
      <w:proofErr w:type="spellEnd"/>
      <w:r>
        <w:t xml:space="preserve"> u Chabařovic a </w:t>
      </w:r>
      <w:proofErr w:type="spellStart"/>
      <w:r>
        <w:t>Stradova</w:t>
      </w:r>
      <w:proofErr w:type="spellEnd"/>
      <w:r>
        <w:t xml:space="preserve"> budou vybudovány metodou NRTM/SCL, případně v hloubeném úseku.</w:t>
      </w:r>
    </w:p>
    <w:p w14:paraId="2A6B078B" w14:textId="7DF8F3CB" w:rsidR="00A54B7B" w:rsidRPr="00592C05" w:rsidRDefault="00A54B7B" w:rsidP="00EB6724">
      <w:pPr>
        <w:pStyle w:val="Text2-1"/>
      </w:pPr>
      <w:r w:rsidRPr="00592C05">
        <w:t xml:space="preserve">Tunel bude gravitačně (4 ‰) odvodněn proti směru staničení do </w:t>
      </w:r>
      <w:proofErr w:type="spellStart"/>
      <w:r w:rsidRPr="00592C05">
        <w:t>Šotolského</w:t>
      </w:r>
      <w:proofErr w:type="spellEnd"/>
      <w:r w:rsidRPr="00592C05">
        <w:t xml:space="preserve"> potoka a</w:t>
      </w:r>
      <w:r w:rsidR="003210E6">
        <w:t> </w:t>
      </w:r>
      <w:r w:rsidRPr="00592C05">
        <w:t>do</w:t>
      </w:r>
      <w:r w:rsidR="006F7C22">
        <w:t> </w:t>
      </w:r>
      <w:r w:rsidRPr="00592C05">
        <w:t>soustavy rybníků Malý Luční a Velký Luční. Jednokolejný tunel pro kolej směřující z</w:t>
      </w:r>
      <w:r w:rsidR="006F7C22">
        <w:t> </w:t>
      </w:r>
      <w:r w:rsidRPr="00592C05">
        <w:t>Chabařovic do Německa bude odvodněna gravitačně po směru staničení do km 89,200, kde se napojí na odvodnění hlavního tunelu.</w:t>
      </w:r>
    </w:p>
    <w:p w14:paraId="0BC00CA3" w14:textId="7F390135" w:rsidR="00104F3C" w:rsidRPr="00EB164E" w:rsidRDefault="00CF03C5" w:rsidP="00A2743D">
      <w:pPr>
        <w:pStyle w:val="Text2-1"/>
        <w:numPr>
          <w:ilvl w:val="0"/>
          <w:numId w:val="0"/>
        </w:numPr>
      </w:pPr>
      <w:r w:rsidRPr="00EB164E">
        <w:t xml:space="preserve">Podrobnější vedení trasy lze vyčíst </w:t>
      </w:r>
      <w:r w:rsidR="00A54B7B" w:rsidRPr="00EB164E">
        <w:t xml:space="preserve">z </w:t>
      </w:r>
      <w:r w:rsidRPr="00EB164E">
        <w:t>výkresové části</w:t>
      </w:r>
      <w:r w:rsidR="00781A43">
        <w:t xml:space="preserve"> a bude průběžně doplňováno při zpracování dokumentací dle bodu 4.</w:t>
      </w:r>
    </w:p>
    <w:p w14:paraId="755BFF44" w14:textId="2AF35EE9" w:rsidR="00280C98" w:rsidRPr="007A1D63" w:rsidRDefault="00172AB8" w:rsidP="00F31230">
      <w:pPr>
        <w:pStyle w:val="Nadpis2-1"/>
      </w:pPr>
      <w:bookmarkStart w:id="19" w:name="_Toc31989468"/>
      <w:bookmarkStart w:id="20" w:name="_Toc65835178"/>
      <w:r w:rsidRPr="007A1D63">
        <w:t>PODKLADY PRO ZPRACOVÁNÍ</w:t>
      </w:r>
      <w:bookmarkEnd w:id="19"/>
      <w:bookmarkEnd w:id="20"/>
    </w:p>
    <w:p w14:paraId="655CBB54" w14:textId="77777777" w:rsidR="00172AB8" w:rsidRPr="007A1D63" w:rsidRDefault="00172AB8" w:rsidP="00172AB8">
      <w:pPr>
        <w:pStyle w:val="Nadpis2-2"/>
      </w:pPr>
      <w:bookmarkStart w:id="21" w:name="_Toc31718915"/>
      <w:bookmarkStart w:id="22" w:name="_Toc31812179"/>
      <w:bookmarkStart w:id="23" w:name="_Toc31989469"/>
      <w:bookmarkStart w:id="24" w:name="_Toc65835179"/>
      <w:r w:rsidRPr="007A1D63">
        <w:t>Závazné podklady pro zpracování</w:t>
      </w:r>
      <w:bookmarkEnd w:id="21"/>
      <w:bookmarkEnd w:id="22"/>
      <w:bookmarkEnd w:id="23"/>
      <w:bookmarkEnd w:id="24"/>
    </w:p>
    <w:p w14:paraId="15559E0E" w14:textId="49431B31" w:rsidR="00935E73" w:rsidRDefault="00935E73" w:rsidP="00EB6724">
      <w:pPr>
        <w:pStyle w:val="Text2-1"/>
      </w:pPr>
      <w:bookmarkStart w:id="25" w:name="_Hlk67429802"/>
      <w:r>
        <w:t>Studie proveditelnosti Nového železničního spojení Praha – Drážďany</w:t>
      </w:r>
      <w:bookmarkEnd w:id="25"/>
      <w:r w:rsidR="006932D9">
        <w:t xml:space="preserve">, Správa železnic, státní organizace, </w:t>
      </w:r>
      <w:r w:rsidR="00EE4103">
        <w:t>12/</w:t>
      </w:r>
      <w:r w:rsidR="006932D9">
        <w:t>2020</w:t>
      </w:r>
      <w:r w:rsidR="00F66D31">
        <w:t xml:space="preserve">, uložena na </w:t>
      </w:r>
      <w:hyperlink r:id="rId11" w:history="1">
        <w:r w:rsidR="00F66D31">
          <w:rPr>
            <w:rStyle w:val="Hypertextovodkaz"/>
          </w:rPr>
          <w:t>https://datashare.szdc.cz/ad/index.php/s/ygfxDim1siuv78a</w:t>
        </w:r>
      </w:hyperlink>
    </w:p>
    <w:p w14:paraId="35CA012D" w14:textId="0AF8EC29" w:rsidR="00C00E0E" w:rsidRPr="000C1433" w:rsidRDefault="005808EF" w:rsidP="00EB6724">
      <w:pPr>
        <w:pStyle w:val="Text2-1"/>
      </w:pPr>
      <w:bookmarkStart w:id="26" w:name="_Hlk67429811"/>
      <w:r>
        <w:lastRenderedPageBreak/>
        <w:t>„</w:t>
      </w:r>
      <w:r w:rsidR="008C1622" w:rsidRPr="0052097E">
        <w:t>RS 4 úsek Ústí nad Labem – státní hranice CZ/SRN“ Přehledná situace</w:t>
      </w:r>
      <w:bookmarkEnd w:id="26"/>
      <w:r w:rsidR="008C1622" w:rsidRPr="0052097E">
        <w:t xml:space="preserve">, Správa železnic, státní organizace, </w:t>
      </w:r>
      <w:r w:rsidR="00D160DB">
        <w:t>10</w:t>
      </w:r>
      <w:r w:rsidR="008C1622" w:rsidRPr="0052097E">
        <w:t>/2021</w:t>
      </w:r>
      <w:r w:rsidR="0022012D">
        <w:t>.</w:t>
      </w:r>
    </w:p>
    <w:p w14:paraId="4C0C69C3" w14:textId="77777777" w:rsidR="00172AB8" w:rsidRPr="007A1D63" w:rsidRDefault="00172AB8" w:rsidP="00172AB8">
      <w:pPr>
        <w:pStyle w:val="Nadpis2-2"/>
      </w:pPr>
      <w:bookmarkStart w:id="27" w:name="_Toc31718916"/>
      <w:bookmarkStart w:id="28" w:name="_Toc31812180"/>
      <w:bookmarkStart w:id="29" w:name="_Toc31989470"/>
      <w:bookmarkStart w:id="30" w:name="_Toc65835180"/>
      <w:r w:rsidRPr="007A1D63">
        <w:t>Ostatní podklady pro zpracování</w:t>
      </w:r>
      <w:bookmarkEnd w:id="27"/>
      <w:bookmarkEnd w:id="28"/>
      <w:bookmarkEnd w:id="29"/>
      <w:bookmarkEnd w:id="30"/>
    </w:p>
    <w:p w14:paraId="13424685" w14:textId="77777777" w:rsidR="00172AB8" w:rsidRPr="00935E73" w:rsidRDefault="00172AB8" w:rsidP="00EB6724">
      <w:pPr>
        <w:pStyle w:val="Text2-1"/>
      </w:pPr>
      <w:r w:rsidRPr="00935E73">
        <w:t>Nedokládají se.</w:t>
      </w:r>
    </w:p>
    <w:p w14:paraId="70980646" w14:textId="3C7AEDFE" w:rsidR="00280C98" w:rsidRPr="007A1D63" w:rsidRDefault="00172AB8" w:rsidP="005D4D20">
      <w:pPr>
        <w:pStyle w:val="Nadpis2-1"/>
      </w:pPr>
      <w:bookmarkStart w:id="31" w:name="_Toc31989471"/>
      <w:bookmarkStart w:id="32" w:name="_Toc65835181"/>
      <w:r w:rsidRPr="007A1D63">
        <w:t>KOORDINACE S</w:t>
      </w:r>
      <w:r w:rsidR="007C5882">
        <w:t xml:space="preserve"> </w:t>
      </w:r>
      <w:r w:rsidRPr="007A1D63">
        <w:t>JINÝMI STAVBAMI A DOKUMENTY</w:t>
      </w:r>
      <w:bookmarkEnd w:id="31"/>
      <w:bookmarkEnd w:id="32"/>
    </w:p>
    <w:p w14:paraId="0CC43F1E" w14:textId="159A91B0" w:rsidR="00ED6DEF" w:rsidRDefault="00ED6DEF" w:rsidP="00ED6DEF">
      <w:pPr>
        <w:pStyle w:val="Text2-1"/>
      </w:pPr>
      <w:proofErr w:type="spellStart"/>
      <w:r w:rsidRPr="0052097E">
        <w:t>Umweltverträglichkeitsprüfungsbericht</w:t>
      </w:r>
      <w:proofErr w:type="spellEnd"/>
      <w:r w:rsidRPr="0052097E">
        <w:t xml:space="preserve"> (UVP-</w:t>
      </w:r>
      <w:proofErr w:type="spellStart"/>
      <w:r w:rsidRPr="0052097E">
        <w:t>Bericht</w:t>
      </w:r>
      <w:proofErr w:type="spellEnd"/>
      <w:r w:rsidRPr="0052097E">
        <w:t xml:space="preserve">) </w:t>
      </w:r>
      <w:proofErr w:type="spellStart"/>
      <w:r w:rsidRPr="0052097E">
        <w:t>für</w:t>
      </w:r>
      <w:proofErr w:type="spellEnd"/>
      <w:r w:rsidRPr="0052097E">
        <w:t xml:space="preserve"> </w:t>
      </w:r>
      <w:proofErr w:type="spellStart"/>
      <w:r w:rsidRPr="0052097E">
        <w:t>die</w:t>
      </w:r>
      <w:proofErr w:type="spellEnd"/>
      <w:r w:rsidRPr="0052097E">
        <w:t xml:space="preserve"> </w:t>
      </w:r>
      <w:proofErr w:type="spellStart"/>
      <w:r w:rsidRPr="0052097E">
        <w:t>Vorplanung</w:t>
      </w:r>
      <w:proofErr w:type="spellEnd"/>
      <w:r w:rsidRPr="0052097E">
        <w:t xml:space="preserve">, </w:t>
      </w:r>
      <w:r w:rsidR="009C3952" w:rsidRPr="0052097E">
        <w:t xml:space="preserve">zadavatel </w:t>
      </w:r>
      <w:r w:rsidR="009C3952" w:rsidRPr="0052097E">
        <w:rPr>
          <w:rStyle w:val="eop"/>
          <w:shd w:val="clear" w:color="auto" w:fill="FFFFFF"/>
        </w:rPr>
        <w:t xml:space="preserve">DB </w:t>
      </w:r>
      <w:proofErr w:type="spellStart"/>
      <w:r w:rsidR="009C3952" w:rsidRPr="0052097E">
        <w:rPr>
          <w:rStyle w:val="eop"/>
          <w:shd w:val="clear" w:color="auto" w:fill="FFFFFF"/>
        </w:rPr>
        <w:t>Netz</w:t>
      </w:r>
      <w:proofErr w:type="spellEnd"/>
      <w:r w:rsidRPr="0052097E">
        <w:t xml:space="preserve">, Zpráva pro řízení </w:t>
      </w:r>
      <w:r w:rsidR="007D5FDA" w:rsidRPr="0052097E">
        <w:t>SE</w:t>
      </w:r>
      <w:r w:rsidRPr="0052097E">
        <w:t>A</w:t>
      </w:r>
      <w:r w:rsidR="007D5FDA" w:rsidRPr="0052097E">
        <w:t>/EIA</w:t>
      </w:r>
      <w:r w:rsidR="00463516" w:rsidRPr="0052097E">
        <w:t xml:space="preserve">, předpoklad </w:t>
      </w:r>
      <w:r w:rsidRPr="0052097E">
        <w:t>zpracování 202</w:t>
      </w:r>
      <w:r w:rsidR="005D67F2">
        <w:t>3</w:t>
      </w:r>
      <w:r w:rsidRPr="0052097E">
        <w:t>-</w:t>
      </w:r>
      <w:r w:rsidR="00645EB6" w:rsidRPr="0052097E">
        <w:t>202</w:t>
      </w:r>
      <w:r w:rsidR="00645EB6">
        <w:t>4</w:t>
      </w:r>
      <w:r w:rsidR="00260F70">
        <w:t>.</w:t>
      </w:r>
    </w:p>
    <w:p w14:paraId="198F0359" w14:textId="0E3E64E9" w:rsidR="001B09BB" w:rsidRPr="0052097E" w:rsidRDefault="001B09BB" w:rsidP="001B09BB">
      <w:pPr>
        <w:pStyle w:val="Text2-1"/>
      </w:pPr>
      <w:proofErr w:type="spellStart"/>
      <w:r w:rsidRPr="001B09BB">
        <w:t>Faunistischen</w:t>
      </w:r>
      <w:proofErr w:type="spellEnd"/>
      <w:r w:rsidRPr="001B09BB">
        <w:t xml:space="preserve"> </w:t>
      </w:r>
      <w:proofErr w:type="spellStart"/>
      <w:r w:rsidRPr="001B09BB">
        <w:t>Kartierungen</w:t>
      </w:r>
      <w:proofErr w:type="spellEnd"/>
      <w:r w:rsidRPr="001B09BB">
        <w:t xml:space="preserve">, zadavatel DB </w:t>
      </w:r>
      <w:proofErr w:type="spellStart"/>
      <w:r w:rsidRPr="001B09BB">
        <w:t>Netz</w:t>
      </w:r>
      <w:proofErr w:type="spellEnd"/>
      <w:r w:rsidRPr="001B09BB">
        <w:t>, Faunistické mapování, předpoklad zpracování 2021-2023</w:t>
      </w:r>
      <w:r w:rsidR="00260F70">
        <w:t>.</w:t>
      </w:r>
    </w:p>
    <w:p w14:paraId="24695E95" w14:textId="3E2E88A3" w:rsidR="00FB1BF5" w:rsidRPr="0052097E" w:rsidRDefault="00463516" w:rsidP="00ED6DEF">
      <w:pPr>
        <w:pStyle w:val="Text2-1"/>
      </w:pPr>
      <w:proofErr w:type="spellStart"/>
      <w:r w:rsidRPr="0052097E">
        <w:rPr>
          <w:rStyle w:val="normaltextrun"/>
          <w:bdr w:val="none" w:sz="0" w:space="0" w:color="auto" w:frame="1"/>
        </w:rPr>
        <w:t>Neubaustrecke</w:t>
      </w:r>
      <w:proofErr w:type="spellEnd"/>
      <w:r w:rsidRPr="0052097E">
        <w:rPr>
          <w:rStyle w:val="normaltextrun"/>
          <w:bdr w:val="none" w:sz="0" w:space="0" w:color="auto" w:frame="1"/>
        </w:rPr>
        <w:t xml:space="preserve"> </w:t>
      </w:r>
      <w:proofErr w:type="spellStart"/>
      <w:r w:rsidRPr="0052097E">
        <w:rPr>
          <w:rStyle w:val="normaltextrun"/>
          <w:bdr w:val="none" w:sz="0" w:space="0" w:color="auto" w:frame="1"/>
        </w:rPr>
        <w:t>Dresden</w:t>
      </w:r>
      <w:proofErr w:type="spellEnd"/>
      <w:r w:rsidRPr="0052097E">
        <w:rPr>
          <w:rStyle w:val="normaltextrun"/>
          <w:bdr w:val="none" w:sz="0" w:space="0" w:color="auto" w:frame="1"/>
        </w:rPr>
        <w:t xml:space="preserve"> – Prag </w:t>
      </w:r>
      <w:proofErr w:type="spellStart"/>
      <w:r w:rsidRPr="0052097E">
        <w:rPr>
          <w:rStyle w:val="normaltextrun"/>
          <w:bdr w:val="none" w:sz="0" w:space="0" w:color="auto" w:frame="1"/>
        </w:rPr>
        <w:t>Planungsleistungen</w:t>
      </w:r>
      <w:proofErr w:type="spellEnd"/>
      <w:r w:rsidRPr="0052097E">
        <w:rPr>
          <w:rStyle w:val="normaltextrun"/>
          <w:bdr w:val="none" w:sz="0" w:space="0" w:color="auto" w:frame="1"/>
        </w:rPr>
        <w:t xml:space="preserve"> </w:t>
      </w:r>
      <w:proofErr w:type="spellStart"/>
      <w:r w:rsidRPr="0052097E">
        <w:rPr>
          <w:rStyle w:val="normaltextrun"/>
          <w:bdr w:val="none" w:sz="0" w:space="0" w:color="auto" w:frame="1"/>
        </w:rPr>
        <w:t>grenzübergreifender</w:t>
      </w:r>
      <w:proofErr w:type="spellEnd"/>
      <w:r w:rsidRPr="0052097E">
        <w:rPr>
          <w:rStyle w:val="normaltextrun"/>
          <w:bdr w:val="none" w:sz="0" w:space="0" w:color="auto" w:frame="1"/>
        </w:rPr>
        <w:t xml:space="preserve"> </w:t>
      </w:r>
      <w:proofErr w:type="spellStart"/>
      <w:r w:rsidRPr="0052097E">
        <w:rPr>
          <w:rStyle w:val="normaltextrun"/>
          <w:bdr w:val="none" w:sz="0" w:space="0" w:color="auto" w:frame="1"/>
        </w:rPr>
        <w:t>Planungsraum</w:t>
      </w:r>
      <w:proofErr w:type="spellEnd"/>
      <w:r w:rsidRPr="0052097E">
        <w:rPr>
          <w:rStyle w:val="normaltextrun"/>
          <w:bdr w:val="none" w:sz="0" w:space="0" w:color="auto" w:frame="1"/>
        </w:rPr>
        <w:t xml:space="preserve">, </w:t>
      </w:r>
      <w:r w:rsidRPr="0052097E">
        <w:rPr>
          <w:rStyle w:val="normaltextrun"/>
          <w:i/>
          <w:shd w:val="clear" w:color="auto" w:fill="FFFFFF"/>
        </w:rPr>
        <w:t>Novostavba tratě Praha-Drážďany Projekční práce v přeshraničním plánovacím prostoru</w:t>
      </w:r>
      <w:r w:rsidRPr="0052097E">
        <w:rPr>
          <w:rStyle w:val="eop"/>
          <w:shd w:val="clear" w:color="auto" w:fill="FFFFFF"/>
        </w:rPr>
        <w:t xml:space="preserve">, </w:t>
      </w:r>
      <w:r w:rsidR="009C3952" w:rsidRPr="0052097E">
        <w:t xml:space="preserve">zadavatel </w:t>
      </w:r>
      <w:r w:rsidR="009C3952" w:rsidRPr="0052097E">
        <w:rPr>
          <w:rStyle w:val="eop"/>
          <w:shd w:val="clear" w:color="auto" w:fill="FFFFFF"/>
        </w:rPr>
        <w:t xml:space="preserve">DB </w:t>
      </w:r>
      <w:proofErr w:type="spellStart"/>
      <w:r w:rsidR="009C3952" w:rsidRPr="0052097E">
        <w:rPr>
          <w:rStyle w:val="eop"/>
          <w:shd w:val="clear" w:color="auto" w:fill="FFFFFF"/>
        </w:rPr>
        <w:t>Netz</w:t>
      </w:r>
      <w:proofErr w:type="spellEnd"/>
      <w:r w:rsidR="009C3952" w:rsidRPr="0052097E">
        <w:rPr>
          <w:rStyle w:val="eop"/>
          <w:shd w:val="clear" w:color="auto" w:fill="FFFFFF"/>
        </w:rPr>
        <w:t xml:space="preserve"> + Správa železnic, </w:t>
      </w:r>
      <w:r w:rsidRPr="0052097E">
        <w:rPr>
          <w:rStyle w:val="eop"/>
          <w:shd w:val="clear" w:color="auto" w:fill="FFFFFF"/>
        </w:rPr>
        <w:t>předpoklad zpracování 2021-2024</w:t>
      </w:r>
      <w:r w:rsidR="00260F70">
        <w:rPr>
          <w:rStyle w:val="eop"/>
          <w:shd w:val="clear" w:color="auto" w:fill="FFFFFF"/>
        </w:rPr>
        <w:t>.</w:t>
      </w:r>
    </w:p>
    <w:p w14:paraId="796077B5" w14:textId="32EED3B5" w:rsidR="00FB1BF5" w:rsidRPr="0052097E" w:rsidRDefault="00ED6DEF" w:rsidP="00760526">
      <w:pPr>
        <w:pStyle w:val="Text2-1"/>
      </w:pPr>
      <w:r w:rsidRPr="0052097E">
        <w:t xml:space="preserve">RS4 NŽS Praha – Drážďany, Úsek Ústí nad Labem – </w:t>
      </w:r>
      <w:r w:rsidR="00FB1BF5" w:rsidRPr="0052097E">
        <w:t>Krušnohorský tunel</w:t>
      </w:r>
      <w:r w:rsidRPr="0052097E">
        <w:t>, ZP + DÚR + EIA + DD,</w:t>
      </w:r>
      <w:r w:rsidR="009C3952" w:rsidRPr="0052097E">
        <w:t xml:space="preserve"> zadavatel Správa železnic,</w:t>
      </w:r>
      <w:r w:rsidRPr="0052097E">
        <w:t xml:space="preserve"> předpoklad zpracování </w:t>
      </w:r>
      <w:r w:rsidR="00781A43" w:rsidRPr="0052097E">
        <w:t>202</w:t>
      </w:r>
      <w:r w:rsidR="00781A43">
        <w:t>2</w:t>
      </w:r>
      <w:r w:rsidRPr="0052097E">
        <w:t>-2024</w:t>
      </w:r>
      <w:r w:rsidR="00260F70">
        <w:t>.</w:t>
      </w:r>
    </w:p>
    <w:p w14:paraId="0B684A3A" w14:textId="02940CB5" w:rsidR="00172AB8" w:rsidRPr="007A1D63" w:rsidRDefault="00172AB8" w:rsidP="00172AB8">
      <w:pPr>
        <w:pStyle w:val="Nadpis2-1"/>
      </w:pPr>
      <w:bookmarkStart w:id="33" w:name="_Toc31718918"/>
      <w:bookmarkStart w:id="34" w:name="_Toc31812182"/>
      <w:bookmarkStart w:id="35" w:name="_Toc31989472"/>
      <w:bookmarkStart w:id="36" w:name="_Toc65835182"/>
      <w:r w:rsidRPr="007A1D63">
        <w:t>POŽADAVKY NA TECHNICKÉ ŘEŠENÍ</w:t>
      </w:r>
      <w:bookmarkEnd w:id="33"/>
      <w:bookmarkEnd w:id="34"/>
      <w:bookmarkEnd w:id="35"/>
      <w:bookmarkEnd w:id="36"/>
    </w:p>
    <w:p w14:paraId="6B01B2C4" w14:textId="77777777" w:rsidR="00280C98" w:rsidRPr="003837E0" w:rsidRDefault="00280C98" w:rsidP="00E725BB">
      <w:pPr>
        <w:pStyle w:val="Nadpis2-2"/>
      </w:pPr>
      <w:bookmarkStart w:id="37" w:name="_Toc31989473"/>
      <w:bookmarkStart w:id="38" w:name="_Toc65835183"/>
      <w:r w:rsidRPr="003837E0">
        <w:t>Všeobecně</w:t>
      </w:r>
      <w:bookmarkEnd w:id="37"/>
      <w:bookmarkEnd w:id="38"/>
    </w:p>
    <w:p w14:paraId="3B33EB96" w14:textId="7D6B057C" w:rsidR="005E59A6" w:rsidRPr="003837E0" w:rsidRDefault="00B1575B" w:rsidP="00B1575B">
      <w:pPr>
        <w:pStyle w:val="Text2-1"/>
      </w:pPr>
      <w:r w:rsidRPr="00B1575B">
        <w:t>Pro potřeby zpracování díla j</w:t>
      </w:r>
      <w:r w:rsidR="006B3D2D">
        <w:t>sou</w:t>
      </w:r>
      <w:r w:rsidRPr="00B1575B">
        <w:t xml:space="preserve"> pro zhotovitele závazn</w:t>
      </w:r>
      <w:r w:rsidR="006B3D2D">
        <w:t>é závěry</w:t>
      </w:r>
      <w:r w:rsidRPr="00B1575B">
        <w:t xml:space="preserve"> </w:t>
      </w:r>
      <w:r w:rsidR="005D4179">
        <w:t xml:space="preserve">ze Studie proveditelnosti </w:t>
      </w:r>
      <w:r w:rsidR="00252995">
        <w:t>Nového železničního spojení Praha – Drážďany.</w:t>
      </w:r>
      <w:r w:rsidRPr="00B1575B">
        <w:t xml:space="preserve"> Přírodovědný průzkum, biologické hodnocení a migrační studie budou provedeny v rozsahu potřebném pro umístění stavby do vyznačeného území podél závazné trasy</w:t>
      </w:r>
      <w:r>
        <w:t>.</w:t>
      </w:r>
      <w:r w:rsidR="00252995">
        <w:t xml:space="preserve"> Přírodovědný průzkum bude dvouletý.</w:t>
      </w:r>
      <w:r w:rsidR="007261F7">
        <w:t xml:space="preserve"> </w:t>
      </w:r>
    </w:p>
    <w:p w14:paraId="595A6C12" w14:textId="656974B8" w:rsidR="00FF2D8F" w:rsidRPr="00B1575B" w:rsidRDefault="00B1575B" w:rsidP="00FF2D8F">
      <w:pPr>
        <w:pStyle w:val="Text2-1"/>
      </w:pPr>
      <w:r>
        <w:t>Přírodovědný průzkum dotčeného území bude zpracován v průběhu celé vegetační sezóny (jaro – podzim</w:t>
      </w:r>
      <w:r w:rsidRPr="00B1575B">
        <w:t>)</w:t>
      </w:r>
      <w:r>
        <w:t>.</w:t>
      </w:r>
    </w:p>
    <w:p w14:paraId="21CADA07" w14:textId="19A0B58D" w:rsidR="005D4179" w:rsidRDefault="005D4179" w:rsidP="00FF2D8F">
      <w:pPr>
        <w:pStyle w:val="Text2-1"/>
      </w:pPr>
      <w:r>
        <w:t>Přírodovědný průzkum poskytne úplné a správné podklady pro biologické hodnocení a pro migrační studii.</w:t>
      </w:r>
    </w:p>
    <w:p w14:paraId="4561A968" w14:textId="78D9901C" w:rsidR="005D4179" w:rsidRDefault="005D4179" w:rsidP="00FF2D8F">
      <w:pPr>
        <w:pStyle w:val="Text2-1"/>
      </w:pPr>
      <w:r>
        <w:t xml:space="preserve">Botanický průzkum zhodnotí </w:t>
      </w:r>
      <w:r w:rsidR="00412B60">
        <w:t xml:space="preserve">bezcévné a </w:t>
      </w:r>
      <w:r>
        <w:t>cévnaté rostliny (druhy) a vegetaci (rostlinná společenstva). Zoologický průzkum zhodnotí druhy bezobratlých a obratlovců vč.</w:t>
      </w:r>
      <w:r w:rsidR="006F7C22">
        <w:t> </w:t>
      </w:r>
      <w:r>
        <w:t>jejich potenciálních migračních cest v zájmovém území (především</w:t>
      </w:r>
      <w:r w:rsidR="0054248D">
        <w:t>,</w:t>
      </w:r>
      <w:r>
        <w:t xml:space="preserve"> nikoliv však výhradně savci</w:t>
      </w:r>
      <w:r w:rsidR="00252995">
        <w:t>,</w:t>
      </w:r>
      <w:r>
        <w:t xml:space="preserve"> obojživelníci</w:t>
      </w:r>
      <w:r w:rsidR="00252995">
        <w:t>, ptáci a letouni</w:t>
      </w:r>
      <w:r>
        <w:t>).</w:t>
      </w:r>
    </w:p>
    <w:p w14:paraId="3C9CDD5C" w14:textId="4B5720F0" w:rsidR="00252995" w:rsidRDefault="00252995" w:rsidP="00252995">
      <w:pPr>
        <w:pStyle w:val="Text2-1"/>
      </w:pPr>
      <w:r w:rsidRPr="00252995">
        <w:t>Vzhledem k situování záměru v oblasti EVL Východní Krušnohoří a PO Východní Krušné hory bude botanický a zoologický průzkum obsahovat mimo jiné také data a informace o předmětech ochrany těchto zvláště chráněných území v průzkumném koridoru a</w:t>
      </w:r>
      <w:r w:rsidR="006F7C22">
        <w:t> </w:t>
      </w:r>
      <w:r w:rsidRPr="00252995">
        <w:t>území potenciálně dotčené stavbou</w:t>
      </w:r>
      <w:r>
        <w:t xml:space="preserve"> (např. větrací šachta, přístupová šachta</w:t>
      </w:r>
      <w:r w:rsidR="005E280A">
        <w:t>, apod.</w:t>
      </w:r>
      <w:r>
        <w:t>).</w:t>
      </w:r>
    </w:p>
    <w:p w14:paraId="61386F63" w14:textId="06F964D0" w:rsidR="005D4179" w:rsidRPr="0052097E" w:rsidRDefault="00E15A10" w:rsidP="00FF2D8F">
      <w:pPr>
        <w:pStyle w:val="Text2-1"/>
      </w:pPr>
      <w:bookmarkStart w:id="39" w:name="_Hlk88641306"/>
      <w:r w:rsidRPr="0052097E">
        <w:t>Bude vypracováno hodnocení vlivu závažného zásahu na zájmy ochrany přírody a</w:t>
      </w:r>
      <w:r w:rsidR="006F7C22" w:rsidRPr="0052097E">
        <w:t> </w:t>
      </w:r>
      <w:r w:rsidRPr="0052097E">
        <w:t>krajiny (tzv. biologické hodnocení) ve smyslu §</w:t>
      </w:r>
      <w:r w:rsidR="00E428EE">
        <w:t> </w:t>
      </w:r>
      <w:r w:rsidRPr="0052097E">
        <w:t>7 vyhlášky č.</w:t>
      </w:r>
      <w:r w:rsidR="00E40860" w:rsidRPr="0052097E">
        <w:t xml:space="preserve"> </w:t>
      </w:r>
      <w:r w:rsidRPr="0052097E">
        <w:t>142/2018 Sb., o</w:t>
      </w:r>
      <w:r w:rsidR="006F7C22" w:rsidRPr="0052097E">
        <w:t> </w:t>
      </w:r>
      <w:r w:rsidRPr="0052097E">
        <w:t>náležitostech posouzení vlivu záměru a koncepce na evropsky významné lokality a</w:t>
      </w:r>
      <w:r w:rsidR="006F7C22" w:rsidRPr="0052097E">
        <w:t> </w:t>
      </w:r>
      <w:r w:rsidRPr="0052097E">
        <w:t>ptačí oblasti a o náležitostech hodnocení vlivu závažného zásahu na zájmy ochrany přírody a krajiny, a migrační studie.</w:t>
      </w:r>
    </w:p>
    <w:p w14:paraId="73C25448" w14:textId="32872AE2" w:rsidR="00252995" w:rsidRPr="0052097E" w:rsidRDefault="00252995" w:rsidP="00FF2D8F">
      <w:pPr>
        <w:pStyle w:val="Text2-1"/>
      </w:pPr>
      <w:r w:rsidRPr="0052097E">
        <w:t>Bude vypracována migrační studie včetně doporučení pro projekční činnost.</w:t>
      </w:r>
    </w:p>
    <w:p w14:paraId="64948915" w14:textId="5F9D1E6D" w:rsidR="00FF2D8F" w:rsidRPr="00E15A10" w:rsidRDefault="00FF2D8F" w:rsidP="00FF2D8F">
      <w:pPr>
        <w:pStyle w:val="Nadpis2-2"/>
      </w:pPr>
      <w:bookmarkStart w:id="40" w:name="_Toc65835184"/>
      <w:bookmarkEnd w:id="39"/>
      <w:r w:rsidRPr="00E15A10">
        <w:t>Specifické cíle</w:t>
      </w:r>
      <w:bookmarkEnd w:id="40"/>
    </w:p>
    <w:p w14:paraId="14CE8EE2" w14:textId="48F6BA50" w:rsidR="00FF2D8F" w:rsidRDefault="00B6354F" w:rsidP="00B6354F">
      <w:pPr>
        <w:pStyle w:val="Text2-1"/>
      </w:pPr>
      <w:r>
        <w:t>Zhodnocen bude také zimní aspekt v rámci hodnocení archivních prací a vlastního šetření v terénu, zejména s ohledem na migraci velkých savců.</w:t>
      </w:r>
    </w:p>
    <w:p w14:paraId="3C565EF0" w14:textId="76469425" w:rsidR="00B6354F" w:rsidRDefault="00B6354F" w:rsidP="00B6354F">
      <w:pPr>
        <w:pStyle w:val="Text2-1"/>
      </w:pPr>
      <w:r>
        <w:t>Přírodovědný průzkum bude obsahovat kapitolu archivní rešerše se zpracovanými zdroji archivních dat (např. NDOP</w:t>
      </w:r>
      <w:r w:rsidR="00CC306A">
        <w:t>,</w:t>
      </w:r>
      <w:ins w:id="41" w:author="Marek Přemysl, RNDr." w:date="2022-02-11T10:17:00Z">
        <w:r w:rsidR="00CC306A">
          <w:t xml:space="preserve"> monitoring AOPK</w:t>
        </w:r>
      </w:ins>
      <w:r>
        <w:t xml:space="preserve"> a odborné literatury).</w:t>
      </w:r>
    </w:p>
    <w:p w14:paraId="06806C56" w14:textId="0DBE6DE5" w:rsidR="00B32A58" w:rsidRDefault="00B32A58" w:rsidP="002722BD">
      <w:pPr>
        <w:pStyle w:val="Text2-1"/>
        <w:numPr>
          <w:ilvl w:val="0"/>
          <w:numId w:val="0"/>
        </w:numPr>
        <w:ind w:left="1021"/>
      </w:pPr>
      <w:r w:rsidRPr="009A0EB1">
        <w:lastRenderedPageBreak/>
        <w:t>Posouzení potenciálního ovlivnění dotčeného území výstavbou a provozem tratě a</w:t>
      </w:r>
      <w:r>
        <w:t> </w:t>
      </w:r>
      <w:r w:rsidRPr="009A0EB1">
        <w:t>tunelu a návrh opatření</w:t>
      </w:r>
      <w:r>
        <w:t>.</w:t>
      </w:r>
    </w:p>
    <w:p w14:paraId="60FD94EF" w14:textId="0B41536D" w:rsidR="00A04D9B" w:rsidRPr="00B6354F" w:rsidRDefault="00A04D9B" w:rsidP="00B6354F">
      <w:pPr>
        <w:pStyle w:val="Text2-1"/>
      </w:pPr>
      <w:r w:rsidRPr="006F4163">
        <w:t>Pro činnosti spojené s přírodovědným průzkumem, s migrační studií a tzv. biologickým hodnocením budou zpracována také archivní data (např. NDOP) a</w:t>
      </w:r>
      <w:r w:rsidR="008C58A0">
        <w:t> </w:t>
      </w:r>
      <w:r w:rsidRPr="006F4163">
        <w:t>další</w:t>
      </w:r>
      <w:r w:rsidR="006F7C22">
        <w:t> </w:t>
      </w:r>
      <w:r w:rsidRPr="006F4163">
        <w:t xml:space="preserve">průzkumné a výzkumné zprávy přírodovědného charakteru (např. monitoring biodiverzity AOPK). Před zahájením průzkumných prací zhotovitel bude </w:t>
      </w:r>
      <w:r w:rsidRPr="0052097E">
        <w:t>prokazatelně</w:t>
      </w:r>
      <w:r w:rsidRPr="00A4782A">
        <w:rPr>
          <w:color w:val="FF0000"/>
        </w:rPr>
        <w:t xml:space="preserve"> </w:t>
      </w:r>
      <w:r w:rsidRPr="006F4163">
        <w:t>konzultovat jejich rozsah s AOPK a bude respektovat její doporučení.</w:t>
      </w:r>
      <w:r w:rsidR="003B3644">
        <w:t xml:space="preserve"> Další průběžné konzultace výsledků s AOPK dle potřeb, minimálně však 1x za 3 měsíce.</w:t>
      </w:r>
    </w:p>
    <w:p w14:paraId="7C7FEE81" w14:textId="59215DCB" w:rsidR="00FF2D8F" w:rsidRDefault="007D5FDA" w:rsidP="00FF2D8F">
      <w:pPr>
        <w:pStyle w:val="Text2-1"/>
      </w:pPr>
      <w:r>
        <w:t>Poskytnutí s</w:t>
      </w:r>
      <w:r w:rsidR="00FF2D8F" w:rsidRPr="00C172AF">
        <w:t>oučinnost</w:t>
      </w:r>
      <w:r>
        <w:t>i zadavateli</w:t>
      </w:r>
      <w:r w:rsidR="00FF2D8F" w:rsidRPr="00C172AF">
        <w:t xml:space="preserve"> a projed</w:t>
      </w:r>
      <w:r w:rsidR="00C172AF" w:rsidRPr="00C172AF">
        <w:t>nání s</w:t>
      </w:r>
      <w:r w:rsidR="007C5882">
        <w:t xml:space="preserve"> </w:t>
      </w:r>
      <w:r w:rsidR="00C172AF" w:rsidRPr="00C172AF">
        <w:t>dotčeným</w:t>
      </w:r>
      <w:r w:rsidR="00FF2D8F" w:rsidRPr="00C172AF">
        <w:t xml:space="preserve"> orgánem</w:t>
      </w:r>
      <w:r w:rsidR="00C172AF" w:rsidRPr="00C172AF">
        <w:t xml:space="preserve"> ochrany přírody, dotčenými obcemi </w:t>
      </w:r>
      <w:r w:rsidR="00FF2D8F" w:rsidRPr="00C172AF">
        <w:t>a</w:t>
      </w:r>
      <w:r w:rsidR="007C5882">
        <w:t xml:space="preserve"> </w:t>
      </w:r>
      <w:r w:rsidR="00FF2D8F" w:rsidRPr="00C172AF">
        <w:t xml:space="preserve">dalšími </w:t>
      </w:r>
      <w:r w:rsidR="00A2743D" w:rsidRPr="00C172AF">
        <w:t>dotčenými</w:t>
      </w:r>
      <w:r w:rsidR="00C55A36">
        <w:t xml:space="preserve"> </w:t>
      </w:r>
      <w:proofErr w:type="spellStart"/>
      <w:r w:rsidR="00C55A36">
        <w:t>stakeholdery</w:t>
      </w:r>
      <w:proofErr w:type="spellEnd"/>
      <w:r w:rsidR="00C172AF">
        <w:t>.</w:t>
      </w:r>
      <w:r w:rsidR="00252995">
        <w:t xml:space="preserve"> </w:t>
      </w:r>
      <w:r w:rsidR="00AE732C">
        <w:t>Průběžná součinnost zhotovitele</w:t>
      </w:r>
      <w:r w:rsidR="00252995" w:rsidRPr="0086046A">
        <w:t xml:space="preserve"> průzkumu s</w:t>
      </w:r>
      <w:r w:rsidR="006932D9">
        <w:t>e zhotoviteli dle</w:t>
      </w:r>
      <w:r w:rsidR="007C5882">
        <w:t xml:space="preserve"> </w:t>
      </w:r>
      <w:r w:rsidR="006932D9">
        <w:t>článku 4</w:t>
      </w:r>
      <w:r w:rsidR="00252995" w:rsidRPr="0086046A">
        <w:t>, objednatelem a s německou stranou (</w:t>
      </w:r>
      <w:proofErr w:type="spellStart"/>
      <w:r w:rsidR="00252995" w:rsidRPr="0086046A">
        <w:t>Deutsche</w:t>
      </w:r>
      <w:proofErr w:type="spellEnd"/>
      <w:r w:rsidR="00252995" w:rsidRPr="0086046A">
        <w:t xml:space="preserve"> </w:t>
      </w:r>
      <w:proofErr w:type="spellStart"/>
      <w:r w:rsidR="00252995" w:rsidRPr="0086046A">
        <w:t>Bahn</w:t>
      </w:r>
      <w:proofErr w:type="spellEnd"/>
      <w:r w:rsidR="00252995" w:rsidRPr="0086046A">
        <w:t>) a</w:t>
      </w:r>
      <w:r w:rsidR="007C5882">
        <w:t xml:space="preserve"> </w:t>
      </w:r>
      <w:r w:rsidR="00252995" w:rsidRPr="0086046A">
        <w:t>to dle potřeby (ad</w:t>
      </w:r>
      <w:r w:rsidR="007C5882">
        <w:t xml:space="preserve"> </w:t>
      </w:r>
      <w:r w:rsidR="00252995" w:rsidRPr="0086046A">
        <w:t>hoc) formou průběžných konzultací dle</w:t>
      </w:r>
      <w:r w:rsidR="007C5882">
        <w:t xml:space="preserve"> </w:t>
      </w:r>
      <w:r w:rsidR="00252995" w:rsidRPr="0086046A">
        <w:t xml:space="preserve">potřeb stavby, koordinačních porad, </w:t>
      </w:r>
      <w:r w:rsidR="004041DD">
        <w:t xml:space="preserve">dle potřeb, </w:t>
      </w:r>
      <w:r w:rsidR="00252995" w:rsidRPr="0086046A">
        <w:t xml:space="preserve">nejméně však 1x </w:t>
      </w:r>
      <w:r w:rsidR="004041DD">
        <w:t>za 3 měsíce.</w:t>
      </w:r>
      <w:r w:rsidR="00CB7455">
        <w:t xml:space="preserve"> Na </w:t>
      </w:r>
      <w:r w:rsidR="009833E3">
        <w:t>po</w:t>
      </w:r>
      <w:r w:rsidR="00CB7455">
        <w:t>čátku se předpokládá průběžná součinnost formou konzultací častěji, a to přibližně 1x za 1</w:t>
      </w:r>
      <w:r w:rsidR="00A54670">
        <w:t> </w:t>
      </w:r>
      <w:r w:rsidR="00CB7455">
        <w:t>měsíc.</w:t>
      </w:r>
    </w:p>
    <w:p w14:paraId="65CEE69C" w14:textId="77A2C27A" w:rsidR="00CB7455" w:rsidRDefault="00CB7455" w:rsidP="00FF2D8F">
      <w:pPr>
        <w:pStyle w:val="Text2-1"/>
      </w:pPr>
      <w:r>
        <w:t xml:space="preserve">Pro potřeby zpracování </w:t>
      </w:r>
      <w:r w:rsidR="001B09BB">
        <w:t xml:space="preserve">zejména části </w:t>
      </w:r>
      <w:r>
        <w:t xml:space="preserve">migrační studie bude </w:t>
      </w:r>
      <w:r w:rsidR="00E72A82">
        <w:t xml:space="preserve">téma konzultováno s příslušnými </w:t>
      </w:r>
      <w:r w:rsidR="00A2581E">
        <w:t>německými orgány</w:t>
      </w:r>
      <w:r w:rsidR="00E72A82">
        <w:t xml:space="preserve"> ochrany přírod</w:t>
      </w:r>
      <w:r w:rsidR="001B09BB">
        <w:t>y:</w:t>
      </w:r>
    </w:p>
    <w:p w14:paraId="0CA0AF89" w14:textId="77777777" w:rsidR="001B09BB" w:rsidRDefault="001B09BB" w:rsidP="001B09BB">
      <w:pPr>
        <w:pStyle w:val="Text2-1"/>
        <w:numPr>
          <w:ilvl w:val="0"/>
          <w:numId w:val="31"/>
        </w:numPr>
      </w:pPr>
      <w:proofErr w:type="spellStart"/>
      <w:r>
        <w:t>Sächsisches</w:t>
      </w:r>
      <w:proofErr w:type="spellEnd"/>
      <w:r>
        <w:t xml:space="preserve"> </w:t>
      </w:r>
      <w:proofErr w:type="spellStart"/>
      <w:r>
        <w:t>Landesamt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Umwelt</w:t>
      </w:r>
      <w:proofErr w:type="spellEnd"/>
      <w:r>
        <w:t xml:space="preserve">, </w:t>
      </w:r>
      <w:proofErr w:type="spellStart"/>
      <w:r>
        <w:t>Landwirtschaft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Geologie (</w:t>
      </w:r>
      <w:proofErr w:type="spellStart"/>
      <w:r>
        <w:t>LfULG</w:t>
      </w:r>
      <w:proofErr w:type="spellEnd"/>
      <w:r>
        <w:t>)</w:t>
      </w:r>
    </w:p>
    <w:p w14:paraId="0B7AD3CB" w14:textId="6DFA66E9" w:rsidR="001B09BB" w:rsidRDefault="001B09BB" w:rsidP="00E80AF4">
      <w:pPr>
        <w:pStyle w:val="Text2-1"/>
        <w:numPr>
          <w:ilvl w:val="0"/>
          <w:numId w:val="0"/>
        </w:numPr>
        <w:ind w:left="1004"/>
      </w:pPr>
      <w:proofErr w:type="spellStart"/>
      <w:r>
        <w:t>Referat</w:t>
      </w:r>
      <w:proofErr w:type="spellEnd"/>
      <w:r>
        <w:t xml:space="preserve"> 62: </w:t>
      </w:r>
      <w:proofErr w:type="spellStart"/>
      <w:r>
        <w:t>Artenschutz</w:t>
      </w:r>
      <w:proofErr w:type="spellEnd"/>
      <w:r w:rsidR="00702D2A">
        <w:t>,</w:t>
      </w:r>
    </w:p>
    <w:p w14:paraId="18D61AB9" w14:textId="77777777" w:rsidR="001B09BB" w:rsidRDefault="001B09BB" w:rsidP="001B09BB">
      <w:pPr>
        <w:pStyle w:val="Text2-1"/>
        <w:numPr>
          <w:ilvl w:val="0"/>
          <w:numId w:val="31"/>
        </w:numPr>
      </w:pPr>
      <w:r>
        <w:t xml:space="preserve">Obere Forst- </w:t>
      </w:r>
      <w:proofErr w:type="spellStart"/>
      <w:r>
        <w:t>und</w:t>
      </w:r>
      <w:proofErr w:type="spellEnd"/>
      <w:r>
        <w:t xml:space="preserve"> </w:t>
      </w:r>
      <w:proofErr w:type="spellStart"/>
      <w:r>
        <w:t>Jagdbehörde</w:t>
      </w:r>
      <w:proofErr w:type="spellEnd"/>
    </w:p>
    <w:p w14:paraId="68CBFAA1" w14:textId="39884A30" w:rsidR="001B09BB" w:rsidRDefault="001B09BB" w:rsidP="00E80AF4">
      <w:pPr>
        <w:pStyle w:val="Text2-1"/>
        <w:numPr>
          <w:ilvl w:val="0"/>
          <w:numId w:val="0"/>
        </w:numPr>
        <w:ind w:left="1004"/>
      </w:pPr>
      <w:proofErr w:type="spellStart"/>
      <w:r>
        <w:t>Staatsbetrieb</w:t>
      </w:r>
      <w:proofErr w:type="spellEnd"/>
      <w:r>
        <w:t xml:space="preserve"> </w:t>
      </w:r>
      <w:proofErr w:type="spellStart"/>
      <w:r>
        <w:t>Sachsenforst</w:t>
      </w:r>
      <w:proofErr w:type="spellEnd"/>
      <w:r w:rsidR="00702D2A">
        <w:t>,</w:t>
      </w:r>
    </w:p>
    <w:p w14:paraId="6D3763AC" w14:textId="77777777" w:rsidR="001B09BB" w:rsidRDefault="001B09BB" w:rsidP="001B09BB">
      <w:pPr>
        <w:pStyle w:val="Text2-1"/>
        <w:numPr>
          <w:ilvl w:val="0"/>
          <w:numId w:val="31"/>
        </w:numPr>
      </w:pPr>
      <w:proofErr w:type="spellStart"/>
      <w:r>
        <w:t>Untere</w:t>
      </w:r>
      <w:proofErr w:type="spellEnd"/>
      <w:r>
        <w:t xml:space="preserve"> </w:t>
      </w:r>
      <w:proofErr w:type="spellStart"/>
      <w:r>
        <w:t>Naturschutzbehörde</w:t>
      </w:r>
      <w:proofErr w:type="spellEnd"/>
      <w:r>
        <w:t xml:space="preserve"> </w:t>
      </w:r>
      <w:proofErr w:type="spellStart"/>
      <w:r>
        <w:t>Kreis</w:t>
      </w:r>
      <w:proofErr w:type="spellEnd"/>
      <w:r>
        <w:t xml:space="preserve"> </w:t>
      </w:r>
      <w:proofErr w:type="spellStart"/>
      <w:r>
        <w:t>Sächsische</w:t>
      </w:r>
      <w:proofErr w:type="spellEnd"/>
      <w:r>
        <w:t xml:space="preserve"> </w:t>
      </w:r>
      <w:proofErr w:type="spellStart"/>
      <w:r>
        <w:t>Schweiz</w:t>
      </w:r>
      <w:proofErr w:type="spellEnd"/>
      <w:r>
        <w:t xml:space="preserve"> – </w:t>
      </w:r>
      <w:proofErr w:type="spellStart"/>
      <w:r>
        <w:t>Osterzgebirge</w:t>
      </w:r>
      <w:proofErr w:type="spellEnd"/>
      <w:r>
        <w:t>#</w:t>
      </w:r>
    </w:p>
    <w:p w14:paraId="00F79D2C" w14:textId="168A4D31" w:rsidR="001B09BB" w:rsidRDefault="001B09BB" w:rsidP="00E80AF4">
      <w:pPr>
        <w:pStyle w:val="Text2-1"/>
        <w:numPr>
          <w:ilvl w:val="0"/>
          <w:numId w:val="0"/>
        </w:numPr>
        <w:ind w:left="1004"/>
      </w:pPr>
      <w:proofErr w:type="spellStart"/>
      <w:r>
        <w:t>Landkreis</w:t>
      </w:r>
      <w:proofErr w:type="spellEnd"/>
      <w:r>
        <w:t xml:space="preserve"> </w:t>
      </w:r>
      <w:proofErr w:type="spellStart"/>
      <w:r>
        <w:t>Säc</w:t>
      </w:r>
      <w:r w:rsidR="00702D2A">
        <w:t>hsische</w:t>
      </w:r>
      <w:proofErr w:type="spellEnd"/>
      <w:r w:rsidR="00702D2A">
        <w:t xml:space="preserve"> </w:t>
      </w:r>
      <w:proofErr w:type="spellStart"/>
      <w:r w:rsidR="00702D2A">
        <w:t>Schweiz</w:t>
      </w:r>
      <w:proofErr w:type="spellEnd"/>
      <w:r w:rsidR="00702D2A">
        <w:t xml:space="preserve"> – </w:t>
      </w:r>
      <w:proofErr w:type="spellStart"/>
      <w:r w:rsidR="00702D2A">
        <w:t>Osterzgebirge</w:t>
      </w:r>
      <w:proofErr w:type="spellEnd"/>
      <w:r w:rsidR="00702D2A">
        <w:t>.</w:t>
      </w:r>
    </w:p>
    <w:p w14:paraId="3A0BB470" w14:textId="3A694785" w:rsidR="001B09BB" w:rsidRDefault="001B09BB" w:rsidP="00E80AF4">
      <w:pPr>
        <w:pStyle w:val="Text2-1"/>
        <w:numPr>
          <w:ilvl w:val="0"/>
          <w:numId w:val="0"/>
        </w:numPr>
        <w:ind w:left="1004"/>
      </w:pPr>
      <w:bookmarkStart w:id="42" w:name="_Hlk88641656"/>
      <w:r>
        <w:t>Jmenovité kontakty budou předány zhotoviteli po podpisu smlouvy.</w:t>
      </w:r>
    </w:p>
    <w:bookmarkEnd w:id="42"/>
    <w:p w14:paraId="75CD0DBA" w14:textId="30175BC9" w:rsidR="00E72A82" w:rsidRDefault="00E72A82" w:rsidP="00FF2D8F">
      <w:pPr>
        <w:pStyle w:val="Text2-1"/>
      </w:pPr>
      <w:r>
        <w:t>Zhotovitel zajistí komunikaci s německou stranou a s německými orgány v německém jazyce.</w:t>
      </w:r>
    </w:p>
    <w:p w14:paraId="20E77D46" w14:textId="2699E2AA" w:rsidR="00EB6724" w:rsidRDefault="00EB6724" w:rsidP="00EB6724">
      <w:pPr>
        <w:pStyle w:val="Text2-1"/>
        <w:numPr>
          <w:ilvl w:val="0"/>
          <w:numId w:val="0"/>
        </w:numPr>
      </w:pPr>
      <w:bookmarkStart w:id="43" w:name="_Hlk88641843"/>
      <w:r>
        <w:t>A to vše pro koridor budoucí stav</w:t>
      </w:r>
      <w:r w:rsidR="00C76D73">
        <w:t xml:space="preserve">by nového železničního spojení </w:t>
      </w:r>
      <w:r>
        <w:t>R</w:t>
      </w:r>
      <w:r w:rsidR="00C76D73">
        <w:t>S</w:t>
      </w:r>
      <w:r>
        <w:t xml:space="preserve">4 Praha – Drážďany, úseku Ústí nad Labem – státní hranice CZ/SRN (dle Přílohy </w:t>
      </w:r>
      <w:r w:rsidR="00311EBD">
        <w:t>1</w:t>
      </w:r>
      <w:r>
        <w:t>) a s ním souvisejících ploch.</w:t>
      </w:r>
    </w:p>
    <w:p w14:paraId="5B59860E" w14:textId="77777777" w:rsidR="00813F76" w:rsidRPr="00E15A10" w:rsidRDefault="00280C98" w:rsidP="00813F76">
      <w:pPr>
        <w:pStyle w:val="Nadpis2-1"/>
      </w:pPr>
      <w:bookmarkStart w:id="44" w:name="_Toc31989474"/>
      <w:bookmarkStart w:id="45" w:name="_Toc65835185"/>
      <w:bookmarkEnd w:id="43"/>
      <w:r w:rsidRPr="00E15A10">
        <w:t>SPECIFICKÉ POŽADAVKY</w:t>
      </w:r>
      <w:bookmarkEnd w:id="44"/>
      <w:bookmarkEnd w:id="45"/>
    </w:p>
    <w:p w14:paraId="5F347628" w14:textId="010A41A8" w:rsidR="00813F76" w:rsidRPr="00E15A10" w:rsidRDefault="00813F76" w:rsidP="00A2743D">
      <w:pPr>
        <w:pStyle w:val="Nadpis2-2"/>
      </w:pPr>
      <w:bookmarkStart w:id="46" w:name="_Toc65835186"/>
      <w:r w:rsidRPr="00E15A10">
        <w:t>Obecné</w:t>
      </w:r>
      <w:bookmarkEnd w:id="46"/>
    </w:p>
    <w:p w14:paraId="01857EB6" w14:textId="1643B551" w:rsidR="00813F76" w:rsidRDefault="00371407" w:rsidP="00A2743D">
      <w:pPr>
        <w:pStyle w:val="Text2-1"/>
      </w:pPr>
      <w:r>
        <w:t xml:space="preserve">Jednotlivými částmi Díla jsou </w:t>
      </w:r>
      <w:r w:rsidR="007C5882">
        <w:t>–</w:t>
      </w:r>
      <w:r>
        <w:t xml:space="preserve"> Archivní rešerše, Sezónní průzkum jarní, Sezónní průzkum letní a podzimní</w:t>
      </w:r>
      <w:r w:rsidR="00FD4EC3">
        <w:t>, Sezónní průzkum zimní, Migrační studie</w:t>
      </w:r>
      <w:r w:rsidR="00596A11">
        <w:t>, Hodnocení vlivu závažného zásahu na zájmy ochrany přírody a krajiny (tzv. biologické hodnocení) ve</w:t>
      </w:r>
      <w:r w:rsidR="006F7C22">
        <w:t> </w:t>
      </w:r>
      <w:r w:rsidR="00596A11">
        <w:t xml:space="preserve">smyslu </w:t>
      </w:r>
      <w:r w:rsidR="00596A11" w:rsidRPr="00877D18">
        <w:t>§</w:t>
      </w:r>
      <w:r w:rsidR="007C5882">
        <w:t> </w:t>
      </w:r>
      <w:r w:rsidR="00596A11" w:rsidRPr="00877D18">
        <w:t>7 vyhlášky č. 142/2018 Sb.</w:t>
      </w:r>
      <w:r w:rsidR="00FD4EC3">
        <w:t xml:space="preserve"> a vypracování závěrečné zprávy – podrobněji níže:</w:t>
      </w:r>
    </w:p>
    <w:p w14:paraId="5616C1FB" w14:textId="335BC20F" w:rsidR="00FD4EC3" w:rsidRDefault="00FD4EC3" w:rsidP="00FD4EC3">
      <w:pPr>
        <w:pStyle w:val="Text2-2"/>
      </w:pPr>
      <w:r>
        <w:t xml:space="preserve">Archivní a rešeršní práce (NDOP, archivní průzkumy, archivní migrační data, </w:t>
      </w:r>
      <w:r w:rsidR="00366375">
        <w:t xml:space="preserve">biomonitoring biodiversity AOPK, </w:t>
      </w:r>
      <w:r>
        <w:t>apod.).</w:t>
      </w:r>
    </w:p>
    <w:p w14:paraId="327DF4F4" w14:textId="30625B10" w:rsidR="00FD4EC3" w:rsidRDefault="00FD4EC3" w:rsidP="00FD4EC3">
      <w:pPr>
        <w:pStyle w:val="Text2-2"/>
      </w:pPr>
      <w:r>
        <w:t>Botanické průzkumy (</w:t>
      </w:r>
      <w:r w:rsidR="007F401D">
        <w:t xml:space="preserve">bezcévné a </w:t>
      </w:r>
      <w:r>
        <w:t>cévnaté rostliny a vegetace) v jarním, letním a</w:t>
      </w:r>
      <w:r w:rsidR="007C5882">
        <w:t xml:space="preserve"> </w:t>
      </w:r>
      <w:r>
        <w:t>podzimním aspektu.</w:t>
      </w:r>
    </w:p>
    <w:p w14:paraId="68CD0E4C" w14:textId="722D1F4F" w:rsidR="00FD4EC3" w:rsidRDefault="00FD4EC3" w:rsidP="00FD4EC3">
      <w:pPr>
        <w:pStyle w:val="Text2-2"/>
      </w:pPr>
      <w:r>
        <w:t>Zoologické průzkumy (obratlovci, bezobratlí) v jarním, letním, podzimním a zimním aspektu.</w:t>
      </w:r>
    </w:p>
    <w:p w14:paraId="48171076" w14:textId="72B4DBAF" w:rsidR="00FD4EC3" w:rsidRDefault="00FD4EC3" w:rsidP="00FD4EC3">
      <w:pPr>
        <w:pStyle w:val="Text2-2"/>
      </w:pPr>
      <w:r>
        <w:t>Vypracování migrační studie na základě vlastních a archivních dat.</w:t>
      </w:r>
    </w:p>
    <w:p w14:paraId="1F5CAC02" w14:textId="1E346767" w:rsidR="00596A11" w:rsidRDefault="00596A11" w:rsidP="00FD4EC3">
      <w:pPr>
        <w:pStyle w:val="Text2-2"/>
      </w:pPr>
      <w:r>
        <w:t xml:space="preserve">Hodnocení vlivu závažného zásahu na zájmy ochrany </w:t>
      </w:r>
      <w:r w:rsidRPr="00FC5FA7">
        <w:t>přírody a</w:t>
      </w:r>
      <w:r w:rsidR="006F7C22">
        <w:t> </w:t>
      </w:r>
      <w:r w:rsidRPr="00FC5FA7">
        <w:t>krajiny (tzv. biologické hodnocení) ve smyslu §</w:t>
      </w:r>
      <w:r w:rsidR="007C5882">
        <w:t> </w:t>
      </w:r>
      <w:r w:rsidRPr="00FC5FA7">
        <w:t>7 vyhlášky č.</w:t>
      </w:r>
      <w:r w:rsidR="006F7C22">
        <w:t> </w:t>
      </w:r>
      <w:r w:rsidRPr="00FC5FA7">
        <w:t>142/2018 Sb.</w:t>
      </w:r>
      <w:r>
        <w:t xml:space="preserve"> </w:t>
      </w:r>
    </w:p>
    <w:p w14:paraId="2F224AFE" w14:textId="48FE82D4" w:rsidR="00E93D15" w:rsidRDefault="00FD4EC3" w:rsidP="00FD4EC3">
      <w:pPr>
        <w:pStyle w:val="Text2-2"/>
      </w:pPr>
      <w:r>
        <w:t xml:space="preserve">Celkové zpracování </w:t>
      </w:r>
      <w:r w:rsidR="00516CEC">
        <w:t xml:space="preserve">etapových zpráv a </w:t>
      </w:r>
      <w:r>
        <w:t>závěrečné zprávy pro biologický průzkum.</w:t>
      </w:r>
    </w:p>
    <w:p w14:paraId="493579AD" w14:textId="4EF2D513" w:rsidR="008B3517" w:rsidRDefault="008B3517" w:rsidP="00094245">
      <w:pPr>
        <w:pStyle w:val="Text2-1"/>
      </w:pPr>
      <w:r>
        <w:lastRenderedPageBreak/>
        <w:t xml:space="preserve">Do 30 dnů </w:t>
      </w:r>
      <w:r w:rsidR="00FB1BF5">
        <w:t xml:space="preserve">od nabytí účinnosti smlouvy </w:t>
      </w:r>
      <w:r>
        <w:t>bude vypracován a odsouhlasen podrobný harmonogram (dále jen HMG), který zobrazí plán pořizování dílčích průzkumů, jejich zpracování</w:t>
      </w:r>
      <w:r w:rsidR="00781A43">
        <w:t>, projednání</w:t>
      </w:r>
      <w:r>
        <w:t xml:space="preserve"> a předání objednateli. Min 1x měsíčně bude tento HMG aktualizován s vyznačením plnění jednotlivých kroků a odůvodněním případných změn termínů. Tyto změny nesmí mít vliv na Harmonogram plnění Díla</w:t>
      </w:r>
      <w:r w:rsidR="00D62190">
        <w:t xml:space="preserve"> (čl. 4 odst. 4.2. Smlouvy o</w:t>
      </w:r>
      <w:r w:rsidR="0055455F">
        <w:t> </w:t>
      </w:r>
      <w:r w:rsidR="00D62190">
        <w:t>dílo)</w:t>
      </w:r>
      <w:r>
        <w:t>.</w:t>
      </w:r>
    </w:p>
    <w:p w14:paraId="072C3745" w14:textId="5B06DE4D" w:rsidR="00FB1BF5" w:rsidRDefault="00FB1BF5" w:rsidP="00094245">
      <w:pPr>
        <w:pStyle w:val="Text2-1"/>
      </w:pPr>
      <w:r>
        <w:t xml:space="preserve">Zhotovitel poskytne součinnost při </w:t>
      </w:r>
      <w:r w:rsidR="009C3952">
        <w:t>předávání průběžnýc</w:t>
      </w:r>
      <w:r w:rsidR="00AE732C">
        <w:t>h a konečných výstupů zhotovite</w:t>
      </w:r>
      <w:r w:rsidR="009C3952">
        <w:t>lům dle odstavce č.</w:t>
      </w:r>
      <w:r w:rsidR="00F975C2">
        <w:t xml:space="preserve"> </w:t>
      </w:r>
      <w:r w:rsidR="000A1FAE">
        <w:t xml:space="preserve">4 těchto </w:t>
      </w:r>
      <w:r w:rsidR="009C3952">
        <w:t>TP.</w:t>
      </w:r>
    </w:p>
    <w:p w14:paraId="5B62393B" w14:textId="4584313A" w:rsidR="009663C7" w:rsidRDefault="00FB39C6" w:rsidP="009663C7">
      <w:pPr>
        <w:pStyle w:val="Text2-1"/>
      </w:pPr>
      <w:r>
        <w:t>Doplňkové činnosti</w:t>
      </w:r>
      <w:r w:rsidR="009663C7">
        <w:t>:</w:t>
      </w:r>
    </w:p>
    <w:p w14:paraId="28965CC1" w14:textId="0793EBF6" w:rsidR="009663C7" w:rsidRDefault="009663C7" w:rsidP="006A4769">
      <w:pPr>
        <w:pStyle w:val="Text2-1"/>
        <w:numPr>
          <w:ilvl w:val="0"/>
          <w:numId w:val="0"/>
        </w:numPr>
        <w:ind w:left="1021"/>
      </w:pPr>
      <w:r w:rsidRPr="009663C7">
        <w:t>Součá</w:t>
      </w:r>
      <w:r w:rsidR="00FB39C6">
        <w:t>stí povinnosti zhotovitele bude poskytnutí</w:t>
      </w:r>
      <w:r w:rsidRPr="009663C7">
        <w:t xml:space="preserve"> </w:t>
      </w:r>
      <w:r w:rsidR="00FB39C6">
        <w:t>sou</w:t>
      </w:r>
      <w:r w:rsidRPr="009663C7">
        <w:t xml:space="preserve">činnosti </w:t>
      </w:r>
      <w:r w:rsidR="00FB39C6">
        <w:t>při UVP</w:t>
      </w:r>
      <w:r w:rsidR="006C6F04">
        <w:t xml:space="preserve">, dále EIA a SEA </w:t>
      </w:r>
      <w:r w:rsidR="00D129BC">
        <w:t xml:space="preserve">a územní řízení </w:t>
      </w:r>
      <w:r w:rsidR="006C6F04">
        <w:t>v ČR</w:t>
      </w:r>
      <w:r w:rsidRPr="009663C7">
        <w:t xml:space="preserve">. Součinnost při </w:t>
      </w:r>
      <w:r w:rsidR="006C6F04">
        <w:t xml:space="preserve">EIA a SEA </w:t>
      </w:r>
      <w:r w:rsidR="00D129BC">
        <w:t xml:space="preserve">a územním řízení </w:t>
      </w:r>
      <w:r w:rsidR="006C6F04">
        <w:t>v</w:t>
      </w:r>
      <w:r w:rsidR="007C5882">
        <w:t xml:space="preserve"> </w:t>
      </w:r>
      <w:r w:rsidR="006C6F04">
        <w:t xml:space="preserve">ČR a dále při </w:t>
      </w:r>
      <w:r w:rsidRPr="009663C7">
        <w:t xml:space="preserve">UVP </w:t>
      </w:r>
      <w:r w:rsidR="00FB39C6">
        <w:t xml:space="preserve">– posouzení vlivu stavby na </w:t>
      </w:r>
      <w:r w:rsidR="00DA0DB7">
        <w:t>životní prostředí</w:t>
      </w:r>
      <w:r w:rsidR="00FB39C6">
        <w:t xml:space="preserve"> v SRN </w:t>
      </w:r>
      <w:r w:rsidRPr="009663C7">
        <w:t>bude probíhat i po ukončení přírodovědného průzkumu (do ukončení UVP</w:t>
      </w:r>
      <w:r w:rsidR="00D129BC">
        <w:t>/ povolovacích procesů</w:t>
      </w:r>
      <w:r w:rsidRPr="009663C7">
        <w:t>), kdy bude zpracována Závěrečná zpráva.</w:t>
      </w:r>
    </w:p>
    <w:p w14:paraId="603EBE57" w14:textId="7BE9A1A3" w:rsidR="009663C7" w:rsidRDefault="009663C7" w:rsidP="006A4769">
      <w:pPr>
        <w:pStyle w:val="Text2-1"/>
        <w:numPr>
          <w:ilvl w:val="0"/>
          <w:numId w:val="0"/>
        </w:numPr>
        <w:ind w:left="1021"/>
      </w:pPr>
      <w:r w:rsidRPr="009663C7">
        <w:t>Zhotovitel je povinen každé čtvrtletí předložit k potvrzení Výkaz poskytnutých služeb, který bude obsahovat:</w:t>
      </w:r>
    </w:p>
    <w:p w14:paraId="1CD65E7F" w14:textId="6E884C55" w:rsidR="009663C7" w:rsidRDefault="009663C7" w:rsidP="009663C7">
      <w:pPr>
        <w:numPr>
          <w:ilvl w:val="0"/>
          <w:numId w:val="30"/>
        </w:numPr>
        <w:spacing w:after="120" w:line="280" w:lineRule="exact"/>
      </w:pPr>
      <w:r w:rsidRPr="00194C07">
        <w:t xml:space="preserve">soupis všech provedených úkonů </w:t>
      </w:r>
      <w:r>
        <w:t>zhotovitele;</w:t>
      </w:r>
    </w:p>
    <w:p w14:paraId="66F3ED86" w14:textId="0EB86449" w:rsidR="009663C7" w:rsidRDefault="009663C7" w:rsidP="009663C7">
      <w:pPr>
        <w:numPr>
          <w:ilvl w:val="0"/>
          <w:numId w:val="30"/>
        </w:numPr>
        <w:spacing w:after="120" w:line="280" w:lineRule="exact"/>
      </w:pPr>
      <w:r>
        <w:t xml:space="preserve">jména osob </w:t>
      </w:r>
      <w:r w:rsidR="00FB39C6">
        <w:t>poskytující součinnost</w:t>
      </w:r>
      <w:r>
        <w:t>;</w:t>
      </w:r>
    </w:p>
    <w:p w14:paraId="36EC2125" w14:textId="77777777" w:rsidR="009663C7" w:rsidRDefault="009663C7" w:rsidP="009663C7">
      <w:pPr>
        <w:numPr>
          <w:ilvl w:val="0"/>
          <w:numId w:val="30"/>
        </w:numPr>
        <w:spacing w:after="120" w:line="280" w:lineRule="exact"/>
      </w:pPr>
      <w:r>
        <w:t>datum provedení jednotlivého úkonu;</w:t>
      </w:r>
    </w:p>
    <w:p w14:paraId="1BC05EC3" w14:textId="77777777" w:rsidR="009663C7" w:rsidRDefault="009663C7" w:rsidP="009663C7">
      <w:pPr>
        <w:numPr>
          <w:ilvl w:val="0"/>
          <w:numId w:val="30"/>
        </w:numPr>
        <w:spacing w:after="120" w:line="280" w:lineRule="exact"/>
      </w:pPr>
      <w:r>
        <w:t>rozsah práce na jednotlivém úkonu v hodinách;</w:t>
      </w:r>
    </w:p>
    <w:p w14:paraId="4CEADD28" w14:textId="4C669886" w:rsidR="009663C7" w:rsidRDefault="009663C7" w:rsidP="0052097E">
      <w:pPr>
        <w:numPr>
          <w:ilvl w:val="0"/>
          <w:numId w:val="30"/>
        </w:numPr>
        <w:spacing w:after="120" w:line="280" w:lineRule="exact"/>
      </w:pPr>
      <w:r>
        <w:t xml:space="preserve">výpočet celkové ceny </w:t>
      </w:r>
      <w:r w:rsidR="00FB39C6">
        <w:t>za poskytnutí součinnosti</w:t>
      </w:r>
      <w:r>
        <w:t xml:space="preserve"> v daném kalendářním čtvrtletí.</w:t>
      </w:r>
    </w:p>
    <w:p w14:paraId="7BCC5A70" w14:textId="31D3C319" w:rsidR="009663C7" w:rsidRDefault="009663C7" w:rsidP="006A4769">
      <w:pPr>
        <w:pStyle w:val="Text2-1"/>
        <w:numPr>
          <w:ilvl w:val="0"/>
          <w:numId w:val="0"/>
        </w:numPr>
        <w:ind w:left="1021"/>
      </w:pPr>
      <w:r w:rsidRPr="009663C7">
        <w:t>V případě, že údaje ve Výkazu poskytnutých služeb budou odpo</w:t>
      </w:r>
      <w:r w:rsidR="00FB39C6">
        <w:t>vídat skutečnosti, potvrdí jej zástupce Objednatele ve věcech technických</w:t>
      </w:r>
      <w:r w:rsidRPr="009663C7">
        <w:t xml:space="preserve"> svým podpisem.</w:t>
      </w:r>
    </w:p>
    <w:p w14:paraId="1510D21D" w14:textId="64FF1AAD" w:rsidR="00E93D15" w:rsidRPr="00371407" w:rsidRDefault="00E93D15" w:rsidP="00A2743D">
      <w:pPr>
        <w:pStyle w:val="Text2-1"/>
      </w:pPr>
      <w:r>
        <w:t>Dílo bude vypracováno v českém jazyce.</w:t>
      </w:r>
    </w:p>
    <w:p w14:paraId="5729554D" w14:textId="77777777" w:rsidR="00DB7D3E" w:rsidRPr="00F67CB3" w:rsidRDefault="00DB7D3E" w:rsidP="00172AB8">
      <w:pPr>
        <w:pStyle w:val="Nadpis2-2"/>
      </w:pPr>
      <w:bookmarkStart w:id="47" w:name="_Toc31989475"/>
      <w:bookmarkStart w:id="48" w:name="_Toc65835187"/>
      <w:r w:rsidRPr="00F67CB3">
        <w:t>Určení zástupců Objednatele a dalších dotčených osob k projednání d</w:t>
      </w:r>
      <w:r w:rsidR="00F82126" w:rsidRPr="00F67CB3">
        <w:t>íla</w:t>
      </w:r>
      <w:bookmarkEnd w:id="47"/>
      <w:bookmarkEnd w:id="48"/>
    </w:p>
    <w:p w14:paraId="67BA60D5" w14:textId="43BA54DD" w:rsidR="00CA38AE" w:rsidRPr="00E37EA2" w:rsidRDefault="00DB7D3E" w:rsidP="00DB7D3E">
      <w:pPr>
        <w:pStyle w:val="Text2-1"/>
        <w:autoSpaceDE w:val="0"/>
        <w:autoSpaceDN w:val="0"/>
        <w:adjustRightInd w:val="0"/>
        <w:spacing w:after="0" w:line="240" w:lineRule="auto"/>
      </w:pPr>
      <w:r w:rsidRPr="00E37EA2">
        <w:t>S ohledem na povahu Díla si smluvní strany sjednávají, že Zhotovitel bude při</w:t>
      </w:r>
      <w:r w:rsidR="006F7C22">
        <w:t> </w:t>
      </w:r>
      <w:r w:rsidRPr="00E37EA2">
        <w:rPr>
          <w:rFonts w:ascii="Verdana" w:hAnsi="Verdana" w:cs="Verdana"/>
        </w:rPr>
        <w:t xml:space="preserve">projednávání </w:t>
      </w:r>
      <w:r w:rsidR="00F82126" w:rsidRPr="00E37EA2">
        <w:rPr>
          <w:rFonts w:ascii="Verdana" w:hAnsi="Verdana" w:cs="Verdana"/>
        </w:rPr>
        <w:t>částí Díla</w:t>
      </w:r>
      <w:r w:rsidRPr="00E37EA2">
        <w:rPr>
          <w:rFonts w:ascii="Verdana" w:hAnsi="Verdana" w:cs="Verdana"/>
        </w:rPr>
        <w:t xml:space="preserve"> jednat s jednotlivými odbory a jednotkami Objednatele a</w:t>
      </w:r>
      <w:r w:rsidR="006F7C22">
        <w:rPr>
          <w:rFonts w:ascii="Verdana" w:hAnsi="Verdana" w:cs="Verdana"/>
        </w:rPr>
        <w:t> </w:t>
      </w:r>
      <w:r w:rsidRPr="00E37EA2">
        <w:rPr>
          <w:rFonts w:ascii="Verdana" w:hAnsi="Verdana" w:cs="Verdana"/>
        </w:rPr>
        <w:t>dalšími dotčenými osobami a orgány vždy v součinnosti se zástupcem Objednatele ve</w:t>
      </w:r>
      <w:r w:rsidR="006F7C22">
        <w:rPr>
          <w:rFonts w:ascii="Verdana" w:hAnsi="Verdana" w:cs="Verdana"/>
        </w:rPr>
        <w:t> </w:t>
      </w:r>
      <w:r w:rsidRPr="00E37EA2">
        <w:rPr>
          <w:rFonts w:ascii="Verdana" w:hAnsi="Verdana" w:cs="Verdana"/>
        </w:rPr>
        <w:t xml:space="preserve">věcech technických, dle </w:t>
      </w:r>
      <w:proofErr w:type="gramStart"/>
      <w:r w:rsidRPr="00E37EA2">
        <w:rPr>
          <w:rFonts w:ascii="Verdana" w:hAnsi="Verdana" w:cs="Verdana"/>
        </w:rPr>
        <w:t>příslušné</w:t>
      </w:r>
      <w:proofErr w:type="gramEnd"/>
      <w:r w:rsidRPr="00E37EA2">
        <w:rPr>
          <w:rFonts w:ascii="Verdana" w:hAnsi="Verdana" w:cs="Verdana"/>
        </w:rPr>
        <w:t xml:space="preserve"> </w:t>
      </w:r>
      <w:proofErr w:type="spellStart"/>
      <w:r w:rsidRPr="00E37EA2">
        <w:rPr>
          <w:rFonts w:ascii="Verdana" w:hAnsi="Verdana" w:cs="Verdana"/>
        </w:rPr>
        <w:t>S</w:t>
      </w:r>
      <w:r w:rsidR="00F975C2">
        <w:rPr>
          <w:rFonts w:ascii="Verdana" w:hAnsi="Verdana" w:cs="Verdana"/>
        </w:rPr>
        <w:t>o</w:t>
      </w:r>
      <w:r w:rsidRPr="00E37EA2">
        <w:rPr>
          <w:rFonts w:ascii="Verdana" w:hAnsi="Verdana" w:cs="Verdana"/>
        </w:rPr>
        <w:t>D</w:t>
      </w:r>
      <w:proofErr w:type="spellEnd"/>
      <w:r w:rsidRPr="00E37EA2">
        <w:rPr>
          <w:rFonts w:ascii="Verdana" w:hAnsi="Verdana" w:cs="Verdana"/>
        </w:rPr>
        <w:t xml:space="preserve">. </w:t>
      </w:r>
      <w:r w:rsidR="00F82126" w:rsidRPr="00E37EA2">
        <w:rPr>
          <w:rFonts w:ascii="Verdana" w:hAnsi="Verdana" w:cs="Verdana"/>
        </w:rPr>
        <w:t>Části Díla</w:t>
      </w:r>
      <w:r w:rsidRPr="00E37EA2">
        <w:rPr>
          <w:rFonts w:ascii="Verdana" w:hAnsi="Verdana" w:cs="Verdana"/>
        </w:rPr>
        <w:t xml:space="preserve"> musí být projednán</w:t>
      </w:r>
      <w:r w:rsidR="00F82126" w:rsidRPr="00E37EA2">
        <w:rPr>
          <w:rFonts w:ascii="Verdana" w:hAnsi="Verdana" w:cs="Verdana"/>
        </w:rPr>
        <w:t>y</w:t>
      </w:r>
      <w:r w:rsidRPr="00E37EA2">
        <w:rPr>
          <w:rFonts w:ascii="Verdana" w:hAnsi="Verdana" w:cs="Verdana"/>
        </w:rPr>
        <w:t xml:space="preserve"> s níže uvedenými zástupci a profesními specialisty Objednatele</w:t>
      </w:r>
      <w:r w:rsidR="00647131">
        <w:rPr>
          <w:rFonts w:ascii="Verdana" w:hAnsi="Verdana" w:cs="Verdana"/>
        </w:rPr>
        <w:t>.</w:t>
      </w:r>
      <w:r w:rsidRPr="00E37EA2">
        <w:rPr>
          <w:rFonts w:ascii="Verdana" w:hAnsi="Verdana" w:cs="Verdana"/>
        </w:rPr>
        <w:t xml:space="preserve"> Objednatel si vyhrazuje právo určit další osoby a orgány k projednání.</w:t>
      </w:r>
    </w:p>
    <w:p w14:paraId="7421C0DD" w14:textId="5E56784D" w:rsidR="00CA38AE" w:rsidRPr="00E37EA2" w:rsidRDefault="00CA38AE" w:rsidP="00CA38AE">
      <w:pPr>
        <w:pStyle w:val="Text2-1"/>
      </w:pPr>
      <w:r w:rsidRPr="00E37EA2">
        <w:t>Org</w:t>
      </w:r>
      <w:r w:rsidR="00291742" w:rsidRPr="00E37EA2">
        <w:t>anizační útvary GŘ SŽ přizvané</w:t>
      </w:r>
      <w:r w:rsidRPr="00E37EA2">
        <w:t xml:space="preserve"> k projednání:</w:t>
      </w:r>
    </w:p>
    <w:p w14:paraId="2B803F93" w14:textId="54C95B00" w:rsidR="00CA38AE" w:rsidRPr="00E37EA2" w:rsidRDefault="00CA38AE" w:rsidP="00CA38AE">
      <w:pPr>
        <w:pStyle w:val="Text2-2"/>
      </w:pPr>
      <w:r w:rsidRPr="00E37EA2">
        <w:rPr>
          <w:rFonts w:ascii="Verdana" w:hAnsi="Verdana" w:cs="Verdana"/>
        </w:rPr>
        <w:t xml:space="preserve">úsek modernizace dráhy, </w:t>
      </w:r>
      <w:r w:rsidR="00596A11">
        <w:rPr>
          <w:rFonts w:ascii="Verdana" w:hAnsi="Verdana" w:cs="Verdana"/>
        </w:rPr>
        <w:t>odbor přípravy VRT (O21)</w:t>
      </w:r>
    </w:p>
    <w:p w14:paraId="1712CF23" w14:textId="76B9ED3F" w:rsidR="00E37EA2" w:rsidRPr="00E37EA2" w:rsidRDefault="00E37EA2" w:rsidP="00CA38AE">
      <w:pPr>
        <w:pStyle w:val="Text2-2"/>
      </w:pPr>
      <w:r w:rsidRPr="00FE6C7A">
        <w:t>úsek provozuschopnosti dr</w:t>
      </w:r>
      <w:r>
        <w:t xml:space="preserve">áhy, </w:t>
      </w:r>
      <w:r w:rsidR="00596A11">
        <w:t xml:space="preserve">odbor </w:t>
      </w:r>
      <w:r>
        <w:t>přípravy staveb (O6)</w:t>
      </w:r>
    </w:p>
    <w:p w14:paraId="7213B062" w14:textId="77777777" w:rsidR="00CA38AE" w:rsidRPr="00F67CB3" w:rsidRDefault="00CA38AE" w:rsidP="00CA38AE">
      <w:pPr>
        <w:pStyle w:val="Nadpis2-2"/>
      </w:pPr>
      <w:bookmarkStart w:id="49" w:name="_Toc31989476"/>
      <w:bookmarkStart w:id="50" w:name="_Toc65835188"/>
      <w:r w:rsidRPr="00F67CB3">
        <w:t xml:space="preserve">Pokyny k projednání a k připomínkovému řízení </w:t>
      </w:r>
      <w:r w:rsidR="00F82126" w:rsidRPr="00F67CB3">
        <w:t>částí Díla</w:t>
      </w:r>
      <w:bookmarkEnd w:id="49"/>
      <w:bookmarkEnd w:id="50"/>
    </w:p>
    <w:p w14:paraId="78629277" w14:textId="36520FE5" w:rsidR="00CA38AE" w:rsidRPr="003C5E1B" w:rsidRDefault="00F82126" w:rsidP="00CA38AE">
      <w:pPr>
        <w:pStyle w:val="Text2-1"/>
      </w:pPr>
      <w:r w:rsidRPr="003C5E1B">
        <w:t>Části Díla budou</w:t>
      </w:r>
      <w:r w:rsidR="00CA38AE" w:rsidRPr="003C5E1B">
        <w:t xml:space="preserve"> řádně projednán</w:t>
      </w:r>
      <w:r w:rsidRPr="003C5E1B">
        <w:t>y</w:t>
      </w:r>
      <w:r w:rsidR="00CA38AE" w:rsidRPr="003C5E1B">
        <w:t>, a to jak po stránce technické a obsahové, tak po</w:t>
      </w:r>
      <w:r w:rsidR="006F7C22">
        <w:t> </w:t>
      </w:r>
      <w:r w:rsidR="00CA38AE" w:rsidRPr="003C5E1B">
        <w:t>stránce legislativní a bud</w:t>
      </w:r>
      <w:r w:rsidRPr="003C5E1B">
        <w:t>ou</w:t>
      </w:r>
      <w:r w:rsidR="00CA38AE" w:rsidRPr="003C5E1B">
        <w:t xml:space="preserve"> posuzován</w:t>
      </w:r>
      <w:r w:rsidRPr="003C5E1B">
        <w:t>y</w:t>
      </w:r>
      <w:r w:rsidR="00CA38AE" w:rsidRPr="003C5E1B">
        <w:t xml:space="preserve"> a schvalován</w:t>
      </w:r>
      <w:r w:rsidRPr="003C5E1B">
        <w:t>y</w:t>
      </w:r>
      <w:r w:rsidR="00CA38AE" w:rsidRPr="003C5E1B">
        <w:t xml:space="preserve"> v připomínkovém řízení Objednatele dle požadavků Objednatele na Dílo. Technická a obsahová náplň bude projednána na poradách s oprávněnými osobami Objednatele a s</w:t>
      </w:r>
      <w:r w:rsidR="003C5E1B" w:rsidRPr="003C5E1B">
        <w:t xml:space="preserve"> určenými zástupci Objednatele.</w:t>
      </w:r>
    </w:p>
    <w:p w14:paraId="7899CA99" w14:textId="77777777" w:rsidR="00CA38AE" w:rsidRPr="003C5E1B" w:rsidRDefault="00F82126" w:rsidP="00CA38AE">
      <w:pPr>
        <w:pStyle w:val="Text2-1"/>
      </w:pPr>
      <w:r w:rsidRPr="003C5E1B">
        <w:t>Projednání Díla</w:t>
      </w:r>
      <w:r w:rsidR="00CA38AE" w:rsidRPr="003C5E1B">
        <w:t xml:space="preserve"> bude probíhat formou porad.</w:t>
      </w:r>
    </w:p>
    <w:p w14:paraId="3EFE5B06" w14:textId="470A12DB" w:rsidR="00CA38AE" w:rsidRPr="0042201D" w:rsidRDefault="00CA38AE" w:rsidP="00CA38AE">
      <w:pPr>
        <w:pStyle w:val="Text2-1"/>
      </w:pPr>
      <w:r w:rsidRPr="0042201D">
        <w:t xml:space="preserve">Poradu na projednání může svolat Objednatel nebo Zhotovitel. V případě potřeby může Zhotovitel o svolání jednání požádat Objednatele. Na každé projednání musí být pozvány oprávněné osoby Objednatele a určení zástupci Objednatele dle článku </w:t>
      </w:r>
      <w:r w:rsidR="00813F76" w:rsidRPr="0042201D">
        <w:t>6</w:t>
      </w:r>
      <w:r w:rsidR="0002335A" w:rsidRPr="0042201D">
        <w:t>.2</w:t>
      </w:r>
      <w:r w:rsidRPr="0042201D">
        <w:t xml:space="preserve">, pokud nebude výslovně </w:t>
      </w:r>
      <w:proofErr w:type="spellStart"/>
      <w:r w:rsidRPr="0042201D">
        <w:t>S</w:t>
      </w:r>
      <w:r w:rsidR="00F975C2">
        <w:t>o</w:t>
      </w:r>
      <w:r w:rsidRPr="0042201D">
        <w:t>D</w:t>
      </w:r>
      <w:proofErr w:type="spellEnd"/>
      <w:r w:rsidRPr="0042201D">
        <w:t xml:space="preserve"> zmocněn pro konkrétní jednání Zhotovitel. Pozvánka na</w:t>
      </w:r>
      <w:r w:rsidR="006F7C22">
        <w:t> </w:t>
      </w:r>
      <w:r w:rsidRPr="0042201D">
        <w:t>poradu se zasílá elektronicky (e</w:t>
      </w:r>
      <w:r w:rsidR="00D129BC">
        <w:t>-</w:t>
      </w:r>
      <w:r w:rsidRPr="0042201D">
        <w:t xml:space="preserve">mailem), případně také písemně, minimálně 7 dnů </w:t>
      </w:r>
      <w:r w:rsidRPr="0042201D">
        <w:lastRenderedPageBreak/>
        <w:t xml:space="preserve">před konáním porady na příslušné </w:t>
      </w:r>
      <w:r w:rsidR="00F82126" w:rsidRPr="0042201D">
        <w:t>zástupce Objednatele</w:t>
      </w:r>
      <w:r w:rsidRPr="0042201D">
        <w:t>. Svolání porady musí být provedeno vždy v součinnosti a vědomím oprávněné osoby Objednatele. Seznam emailových adres bude Zhotoviteli předán zástupcem Objednatele po podpisu Smlouvy.</w:t>
      </w:r>
    </w:p>
    <w:p w14:paraId="3EF6D05E" w14:textId="32D59D01" w:rsidR="0002335A" w:rsidRPr="0042201D" w:rsidRDefault="0002335A" w:rsidP="0002335A">
      <w:pPr>
        <w:pStyle w:val="Text2-1"/>
      </w:pPr>
      <w:r w:rsidRPr="0042201D">
        <w:t>Průběh a výsledky projednání se zaznamenávají v listinné podobě formou záznamu nebo zápisu. Záznam nebo zápis z projednání musí obsahovat stručný popis projednávané problematiky a vyjádření jednotlivých účastníků prezentovaná na</w:t>
      </w:r>
      <w:r w:rsidR="006F7C22">
        <w:t> </w:t>
      </w:r>
      <w:r w:rsidRPr="0042201D">
        <w:t>poradě. Ze záznamu musí být jednoznačně zřejmé, zda tato vyjádření byla či nebyla akceptována. Tento doklad z jednání se zasílá všem pozvaným a přítomným účastníkům pouze v elektronické podobě, listinná podoba je součástí odevzdání Díla. Návrh záznamu z projednání musí být rozeslán nejpozději do 7 dnů ode dne jednání. Účastníci jednání mohou ve lhůtě 14 dnů ode dne obdržení záznamu zaslat k záznamu připomínky, pokud se v této lhůtě nevyjádří, má se za to, že s obsahem souhlasí.</w:t>
      </w:r>
    </w:p>
    <w:p w14:paraId="1DA4822A" w14:textId="47F50A67" w:rsidR="0002335A" w:rsidRPr="00F47CD9" w:rsidRDefault="0002335A" w:rsidP="0002335A">
      <w:pPr>
        <w:pStyle w:val="Text2-1"/>
        <w:rPr>
          <w:rFonts w:ascii="Verdana" w:hAnsi="Verdana" w:cs="Verdana"/>
        </w:rPr>
      </w:pPr>
      <w:r w:rsidRPr="00F47CD9">
        <w:rPr>
          <w:rFonts w:ascii="Verdana" w:hAnsi="Verdana" w:cs="Verdana"/>
        </w:rPr>
        <w:t xml:space="preserve">Před </w:t>
      </w:r>
      <w:r w:rsidRPr="00F47CD9">
        <w:t>zahájením</w:t>
      </w:r>
      <w:r w:rsidRPr="00F47CD9">
        <w:rPr>
          <w:rFonts w:ascii="Verdana" w:hAnsi="Verdana" w:cs="Verdana"/>
        </w:rPr>
        <w:t xml:space="preserve"> připomínkového řízení provede Objednatel kontrolu úplnosti převzaté </w:t>
      </w:r>
      <w:r w:rsidR="008B3517">
        <w:rPr>
          <w:rFonts w:ascii="Verdana" w:hAnsi="Verdana" w:cs="Verdana"/>
        </w:rPr>
        <w:t xml:space="preserve">části </w:t>
      </w:r>
      <w:r w:rsidRPr="00F47CD9">
        <w:rPr>
          <w:rFonts w:ascii="Verdana" w:hAnsi="Verdana" w:cs="Verdana"/>
        </w:rPr>
        <w:t>D</w:t>
      </w:r>
      <w:r w:rsidR="003C2314" w:rsidRPr="00F47CD9">
        <w:rPr>
          <w:rFonts w:ascii="Verdana" w:hAnsi="Verdana" w:cs="Verdana"/>
        </w:rPr>
        <w:t>íla</w:t>
      </w:r>
      <w:r w:rsidRPr="00F47CD9">
        <w:rPr>
          <w:rFonts w:ascii="Verdana" w:hAnsi="Verdana" w:cs="Verdana"/>
        </w:rPr>
        <w:t xml:space="preserve"> v souladu se </w:t>
      </w:r>
      <w:proofErr w:type="spellStart"/>
      <w:proofErr w:type="gramStart"/>
      <w:r w:rsidRPr="00F47CD9">
        <w:rPr>
          <w:rFonts w:ascii="Verdana" w:hAnsi="Verdana" w:cs="Verdana"/>
        </w:rPr>
        <w:t>S</w:t>
      </w:r>
      <w:r w:rsidR="00F975C2">
        <w:rPr>
          <w:rFonts w:ascii="Verdana" w:hAnsi="Verdana" w:cs="Verdana"/>
        </w:rPr>
        <w:t>o</w:t>
      </w:r>
      <w:r w:rsidRPr="00F47CD9">
        <w:rPr>
          <w:rFonts w:ascii="Verdana" w:hAnsi="Verdana" w:cs="Verdana"/>
        </w:rPr>
        <w:t>D</w:t>
      </w:r>
      <w:proofErr w:type="spellEnd"/>
      <w:proofErr w:type="gramEnd"/>
      <w:r w:rsidRPr="00F47CD9">
        <w:rPr>
          <w:rFonts w:ascii="Verdana" w:hAnsi="Verdana" w:cs="Verdana"/>
        </w:rPr>
        <w:t>.</w:t>
      </w:r>
    </w:p>
    <w:p w14:paraId="4B223AD5" w14:textId="1E9CDF7F" w:rsidR="0002335A" w:rsidRPr="00022A5D" w:rsidRDefault="0002335A" w:rsidP="0002335A">
      <w:pPr>
        <w:pStyle w:val="Text2-1"/>
      </w:pPr>
      <w:r w:rsidRPr="00022A5D">
        <w:rPr>
          <w:rFonts w:ascii="Verdana" w:hAnsi="Verdana" w:cs="Verdana"/>
        </w:rPr>
        <w:t>Připomínkové řízení je uzavřeno zpravidla projednáním připomínek obsažených v</w:t>
      </w:r>
      <w:r w:rsidR="006F7C22">
        <w:rPr>
          <w:rFonts w:ascii="Verdana" w:hAnsi="Verdana" w:cs="Verdana"/>
        </w:rPr>
        <w:t> </w:t>
      </w:r>
      <w:r w:rsidRPr="00022A5D">
        <w:rPr>
          <w:rFonts w:ascii="Verdana" w:hAnsi="Verdana" w:cs="Verdana"/>
        </w:rPr>
        <w:t xml:space="preserve">jednotlivých stanoviscích, na </w:t>
      </w:r>
      <w:r w:rsidRPr="00022A5D">
        <w:t>kterém</w:t>
      </w:r>
      <w:r w:rsidRPr="00022A5D">
        <w:rPr>
          <w:rFonts w:ascii="Verdana" w:hAnsi="Verdana" w:cs="Verdana"/>
        </w:rPr>
        <w:t xml:space="preserve"> se dohodne konečný způsob vypořádání připomínek. Projednání připomínek </w:t>
      </w:r>
      <w:r w:rsidR="003C2314" w:rsidRPr="00022A5D">
        <w:rPr>
          <w:rFonts w:ascii="Verdana" w:hAnsi="Verdana" w:cs="Verdana"/>
        </w:rPr>
        <w:t>může být</w:t>
      </w:r>
      <w:r w:rsidRPr="00022A5D">
        <w:rPr>
          <w:rFonts w:ascii="Verdana" w:hAnsi="Verdana" w:cs="Verdana"/>
        </w:rPr>
        <w:t xml:space="preserve"> konferenční a svolává jej Objednatel nebo Zhotovitel.</w:t>
      </w:r>
    </w:p>
    <w:p w14:paraId="7B37D258" w14:textId="77777777" w:rsidR="00CA38AE" w:rsidRPr="00022A5D" w:rsidRDefault="00CA38AE" w:rsidP="0002335A">
      <w:pPr>
        <w:pStyle w:val="Nadpis2-2"/>
      </w:pPr>
      <w:bookmarkStart w:id="51" w:name="_Toc31989477"/>
      <w:bookmarkStart w:id="52" w:name="_Toc65835189"/>
      <w:r w:rsidRPr="00022A5D">
        <w:t>Pokyny pro odevzdá</w:t>
      </w:r>
      <w:r w:rsidR="00AE1D86" w:rsidRPr="00022A5D">
        <w:t>vá</w:t>
      </w:r>
      <w:r w:rsidRPr="00022A5D">
        <w:t xml:space="preserve">ní </w:t>
      </w:r>
      <w:r w:rsidR="003C2314" w:rsidRPr="00022A5D">
        <w:t>Díla</w:t>
      </w:r>
      <w:bookmarkEnd w:id="51"/>
      <w:bookmarkEnd w:id="52"/>
    </w:p>
    <w:p w14:paraId="278D796C" w14:textId="77777777" w:rsidR="00CA38AE" w:rsidRPr="00022A5D" w:rsidRDefault="00CA38AE" w:rsidP="00CA38AE">
      <w:pPr>
        <w:pStyle w:val="Text2-1"/>
      </w:pPr>
      <w:r w:rsidRPr="00022A5D">
        <w:t>Dle požadavku Smlouvy o dílo, bude provedeno odevzdání v listinné a elektronické</w:t>
      </w:r>
      <w:r w:rsidR="00D92505" w:rsidRPr="00022A5D">
        <w:t xml:space="preserve"> </w:t>
      </w:r>
      <w:r w:rsidRPr="00022A5D">
        <w:t>podobě v dílčích termínech (dle etapizace Díla) a v definitivním termínu dokončení Díla.</w:t>
      </w:r>
    </w:p>
    <w:p w14:paraId="7977FD05" w14:textId="445F6ABC" w:rsidR="00CA38AE" w:rsidRPr="008436E6" w:rsidRDefault="00CA38AE" w:rsidP="00CA38AE">
      <w:pPr>
        <w:pStyle w:val="Text2-1"/>
      </w:pPr>
      <w:r w:rsidRPr="00022A5D">
        <w:t>Ke každé dílčí etapě spojené s předáním části Díla bude provedeno odevzdání</w:t>
      </w:r>
      <w:r w:rsidR="00D92505" w:rsidRPr="00022A5D">
        <w:t xml:space="preserve"> dokumentace </w:t>
      </w:r>
      <w:r w:rsidRPr="00022A5D">
        <w:t xml:space="preserve">odpovídající stupni rozpracovanosti dle požadavků </w:t>
      </w:r>
      <w:proofErr w:type="spellStart"/>
      <w:r w:rsidRPr="00022A5D">
        <w:t>S</w:t>
      </w:r>
      <w:r w:rsidR="00F975C2">
        <w:t>o</w:t>
      </w:r>
      <w:r w:rsidRPr="00022A5D">
        <w:t>D</w:t>
      </w:r>
      <w:proofErr w:type="spellEnd"/>
      <w:r w:rsidRPr="00022A5D">
        <w:t>,</w:t>
      </w:r>
      <w:r w:rsidR="00D92505" w:rsidRPr="00022A5D">
        <w:t xml:space="preserve"> </w:t>
      </w:r>
      <w:r w:rsidRPr="00022A5D">
        <w:t xml:space="preserve">na základě projednaného technického řešení, a to </w:t>
      </w:r>
      <w:r w:rsidRPr="00022A5D">
        <w:rPr>
          <w:b/>
        </w:rPr>
        <w:t xml:space="preserve">v </w:t>
      </w:r>
      <w:r w:rsidR="004F4CAC" w:rsidRPr="00022A5D">
        <w:rPr>
          <w:b/>
        </w:rPr>
        <w:t>elektronické</w:t>
      </w:r>
      <w:r w:rsidRPr="00022A5D">
        <w:rPr>
          <w:b/>
        </w:rPr>
        <w:t xml:space="preserve"> podobě </w:t>
      </w:r>
      <w:r w:rsidRPr="00022A5D">
        <w:t>v počtu 2</w:t>
      </w:r>
      <w:r w:rsidR="00962429">
        <w:t> </w:t>
      </w:r>
      <w:r w:rsidRPr="00022A5D">
        <w:t xml:space="preserve">× CD. Odevzdání v elektronické podobě bude </w:t>
      </w:r>
      <w:r w:rsidR="00AE1D86" w:rsidRPr="00022A5D">
        <w:t>provedeno v uzavřené</w:t>
      </w:r>
      <w:r w:rsidR="00D92505" w:rsidRPr="00022A5D">
        <w:t xml:space="preserve"> formě</w:t>
      </w:r>
      <w:r w:rsidR="00D32D63" w:rsidRPr="00022A5D">
        <w:t xml:space="preserve"> v</w:t>
      </w:r>
      <w:r w:rsidR="00962429">
        <w:t xml:space="preserve"> </w:t>
      </w:r>
      <w:r w:rsidR="00D32D63" w:rsidRPr="00022A5D">
        <w:t xml:space="preserve">plném rozsahu a </w:t>
      </w:r>
      <w:r w:rsidR="00D32D63" w:rsidRPr="008436E6">
        <w:t>v otevřené formě v rozsahu pro potřeby ověření dílčích výstupů.</w:t>
      </w:r>
    </w:p>
    <w:p w14:paraId="0B32B263" w14:textId="67C80CDC" w:rsidR="00D92505" w:rsidRPr="008436E6" w:rsidRDefault="00D92505" w:rsidP="00D92505">
      <w:pPr>
        <w:pStyle w:val="Text2-1"/>
      </w:pPr>
      <w:r w:rsidRPr="008436E6">
        <w:rPr>
          <w:b/>
        </w:rPr>
        <w:t>Definitivní odevzdání díla</w:t>
      </w:r>
      <w:r w:rsidRPr="008436E6">
        <w:t xml:space="preserve">, bude provedeno v listinné podobě v počtu </w:t>
      </w:r>
      <w:r w:rsidR="00926300" w:rsidRPr="008436E6">
        <w:t xml:space="preserve">pěti </w:t>
      </w:r>
      <w:r w:rsidRPr="008436E6">
        <w:t>souprav, se zapracováním veškerých akceptovaných požadavků a připomínek Objednatele a</w:t>
      </w:r>
      <w:r w:rsidR="006F7C22">
        <w:t> </w:t>
      </w:r>
      <w:r w:rsidRPr="008436E6">
        <w:t>dalších dotčených osob a veškerých požadavků vzešlých z projednání připomínek.</w:t>
      </w:r>
    </w:p>
    <w:p w14:paraId="32F24653" w14:textId="00A23410" w:rsidR="00D92505" w:rsidRPr="008436E6" w:rsidRDefault="00D92505" w:rsidP="00D92505">
      <w:pPr>
        <w:pStyle w:val="Text2-1"/>
      </w:pPr>
      <w:r w:rsidRPr="008436E6">
        <w:t xml:space="preserve">Definitivní odevzdání kompletního díla, dle </w:t>
      </w:r>
      <w:proofErr w:type="spellStart"/>
      <w:r w:rsidRPr="008436E6">
        <w:t>S</w:t>
      </w:r>
      <w:r w:rsidR="00F975C2">
        <w:t>o</w:t>
      </w:r>
      <w:r w:rsidRPr="008436E6">
        <w:t>D</w:t>
      </w:r>
      <w:proofErr w:type="spellEnd"/>
      <w:r w:rsidRPr="008436E6">
        <w:t>, bude v elektronické podobě provedeno dle Pokynu GŘ č. 4/2016 [73] a Směrnice SŽDC č. 117 [77] následovně:</w:t>
      </w:r>
    </w:p>
    <w:p w14:paraId="1380A723" w14:textId="77777777" w:rsidR="00D92505" w:rsidRPr="008436E6" w:rsidRDefault="00D92505" w:rsidP="00D92505">
      <w:pPr>
        <w:pStyle w:val="Odrka1-1"/>
      </w:pPr>
      <w:r w:rsidRPr="008436E6">
        <w:rPr>
          <w:rFonts w:cs="Verdana,Bold"/>
          <w:b/>
          <w:bCs/>
        </w:rPr>
        <w:t xml:space="preserve">2 × CD (DVD) </w:t>
      </w:r>
      <w:r w:rsidRPr="008436E6">
        <w:t xml:space="preserve">– kompletní </w:t>
      </w:r>
      <w:r w:rsidR="003C2314" w:rsidRPr="008436E6">
        <w:t>Dílo</w:t>
      </w:r>
      <w:r w:rsidRPr="008436E6">
        <w:t xml:space="preserve"> v otevřené formě</w:t>
      </w:r>
    </w:p>
    <w:p w14:paraId="49989A0B" w14:textId="77777777" w:rsidR="00D92505" w:rsidRPr="008436E6" w:rsidRDefault="00D92505" w:rsidP="00D92505">
      <w:pPr>
        <w:pStyle w:val="Odrka1-1"/>
      </w:pPr>
      <w:r w:rsidRPr="008436E6">
        <w:rPr>
          <w:rFonts w:cs="Verdana,Bold"/>
          <w:b/>
          <w:bCs/>
        </w:rPr>
        <w:t xml:space="preserve">2 × CD (DVD) </w:t>
      </w:r>
      <w:r w:rsidRPr="008436E6">
        <w:t xml:space="preserve">– kompletní </w:t>
      </w:r>
      <w:r w:rsidR="003C2314" w:rsidRPr="008436E6">
        <w:t>Dílo</w:t>
      </w:r>
      <w:r w:rsidRPr="008436E6">
        <w:t xml:space="preserve"> v uzavřené formě</w:t>
      </w:r>
    </w:p>
    <w:p w14:paraId="7E5A77E7" w14:textId="61316385" w:rsidR="00AE1D86" w:rsidRPr="008436E6" w:rsidRDefault="00AE1D86" w:rsidP="00AE1D86">
      <w:pPr>
        <w:pStyle w:val="Text2-1"/>
      </w:pPr>
      <w:r w:rsidRPr="008436E6">
        <w:rPr>
          <w:b/>
        </w:rPr>
        <w:t>V</w:t>
      </w:r>
      <w:r w:rsidR="00962429">
        <w:rPr>
          <w:b/>
        </w:rPr>
        <w:t xml:space="preserve"> </w:t>
      </w:r>
      <w:r w:rsidRPr="008436E6">
        <w:rPr>
          <w:b/>
        </w:rPr>
        <w:t>elektronické podobě</w:t>
      </w:r>
      <w:r w:rsidRPr="008436E6">
        <w:t xml:space="preserve"> budou složky a soubory důsledně popsány, přičemž odevzdání bude obsahovat řazení o délce cesty max. 225 znaků vč. názvu a přípony cílového souboru. Názvy mohou obsahovat zkratky. Digitální odevzdání bude obsahovat mapu složek a souborů s výpisem nezkrácených názvů složek a souborů.</w:t>
      </w:r>
    </w:p>
    <w:p w14:paraId="6FB6C5F0" w14:textId="69B3EFA6" w:rsidR="00D92505" w:rsidRPr="00C0556A" w:rsidRDefault="00D92505" w:rsidP="00D92505">
      <w:pPr>
        <w:pStyle w:val="Text2-1"/>
      </w:pPr>
      <w:r w:rsidRPr="003C7B11">
        <w:rPr>
          <w:rFonts w:cs="Verdana"/>
        </w:rPr>
        <w:t xml:space="preserve">Odevzdání musí být doloženo písemným dokladem prokazujícím předání dokumentace Zhotovitelem a převzetí Objednatelem s odsouhlasením požadovaného rozsahu činností a splnění termínů dle </w:t>
      </w:r>
      <w:proofErr w:type="spellStart"/>
      <w:r w:rsidRPr="003C7B11">
        <w:rPr>
          <w:rFonts w:cs="Verdana"/>
        </w:rPr>
        <w:t>S</w:t>
      </w:r>
      <w:r w:rsidR="00E25B37">
        <w:rPr>
          <w:rFonts w:cs="Verdana"/>
        </w:rPr>
        <w:t>o</w:t>
      </w:r>
      <w:r w:rsidRPr="003C7B11">
        <w:rPr>
          <w:rFonts w:cs="Verdana"/>
        </w:rPr>
        <w:t>D</w:t>
      </w:r>
      <w:proofErr w:type="spellEnd"/>
      <w:r w:rsidRPr="003C7B11">
        <w:rPr>
          <w:rFonts w:cs="Verdana"/>
        </w:rPr>
        <w:t>.</w:t>
      </w:r>
    </w:p>
    <w:p w14:paraId="230DDE80" w14:textId="6F6D10DE" w:rsidR="00C0556A" w:rsidRPr="003C7B11" w:rsidRDefault="00C0556A" w:rsidP="00C0556A">
      <w:pPr>
        <w:pStyle w:val="Text2-1"/>
      </w:pPr>
      <w:r>
        <w:t>Dále bude provedeno zpracování Z</w:t>
      </w:r>
      <w:r w:rsidRPr="00E15A10">
        <w:t>ávěrečné zprávy s dokladovou přílohou a její př</w:t>
      </w:r>
      <w:r>
        <w:t>edání objednateli elektronicky a</w:t>
      </w:r>
      <w:r w:rsidRPr="00E15A10">
        <w:t xml:space="preserve"> v</w:t>
      </w:r>
      <w:r w:rsidR="00962429">
        <w:t xml:space="preserve"> </w:t>
      </w:r>
      <w:r w:rsidRPr="00E15A10">
        <w:t>5</w:t>
      </w:r>
      <w:r>
        <w:t xml:space="preserve"> tištěných</w:t>
      </w:r>
      <w:r w:rsidRPr="00E15A10">
        <w:t xml:space="preserve"> </w:t>
      </w:r>
      <w:proofErr w:type="spellStart"/>
      <w:r w:rsidRPr="00E15A10">
        <w:t>paré</w:t>
      </w:r>
      <w:proofErr w:type="spellEnd"/>
      <w:r>
        <w:t>.</w:t>
      </w:r>
    </w:p>
    <w:p w14:paraId="51D46D1D" w14:textId="2ACE68DA" w:rsidR="00D92505" w:rsidRPr="003C7B11" w:rsidRDefault="00D92505" w:rsidP="00D92505">
      <w:pPr>
        <w:pStyle w:val="Text2-1"/>
      </w:pPr>
      <w:r w:rsidRPr="003C7B11">
        <w:t>Čistopis definitivního odevzdání bude autorizován a číslován dle pokynů Objednatele, min</w:t>
      </w:r>
      <w:r w:rsidR="003C7B11" w:rsidRPr="003C7B11">
        <w:t>imálně však ve dvou soupravách.</w:t>
      </w:r>
    </w:p>
    <w:p w14:paraId="5D6AE526" w14:textId="77777777" w:rsidR="00280C98" w:rsidRPr="003C7B11" w:rsidRDefault="00280C98" w:rsidP="000E0ABF">
      <w:pPr>
        <w:pStyle w:val="Nadpis2-1"/>
      </w:pPr>
      <w:bookmarkStart w:id="53" w:name="_Toc31989478"/>
      <w:bookmarkStart w:id="54" w:name="_Toc65835190"/>
      <w:r w:rsidRPr="003C7B11">
        <w:t>SOUVISEJÍCÍ DOKUMENTY A PŘEDPISY</w:t>
      </w:r>
      <w:bookmarkEnd w:id="53"/>
      <w:bookmarkEnd w:id="54"/>
    </w:p>
    <w:p w14:paraId="68E5C70E" w14:textId="1FCDBB37" w:rsidR="00280C98" w:rsidRPr="003C7B11" w:rsidRDefault="00280C98" w:rsidP="00A74DD7">
      <w:pPr>
        <w:pStyle w:val="Text2-1"/>
      </w:pPr>
      <w:r w:rsidRPr="003C7B11">
        <w:t>Zhotovitel se zavazuje provádět dílo v souladu s obecně závaznými právními předpisy České republiky a EU, technickými normami a s interními předpisy a dokumenty objednatele (směrnice, vzorové listy,</w:t>
      </w:r>
      <w:r w:rsidR="00E76085" w:rsidRPr="003C7B11">
        <w:t xml:space="preserve"> TKP</w:t>
      </w:r>
      <w:r w:rsidR="000A1FAE">
        <w:t xml:space="preserve">, </w:t>
      </w:r>
      <w:r w:rsidRPr="003C7B11">
        <w:t>TP apod.), vše v platném znění.</w:t>
      </w:r>
    </w:p>
    <w:p w14:paraId="521265A3" w14:textId="77777777" w:rsidR="001D3429" w:rsidRPr="003C7B11" w:rsidRDefault="001D3429" w:rsidP="00A74DD7">
      <w:pPr>
        <w:pStyle w:val="Text2-1"/>
      </w:pPr>
      <w:r w:rsidRPr="003C7B11">
        <w:lastRenderedPageBreak/>
        <w:t>Objednatel umožňuje Zhotoviteli přístup ke</w:t>
      </w:r>
      <w:r w:rsidR="00A74DD7" w:rsidRPr="003C7B11">
        <w:t xml:space="preserve"> všem svým interním předpisům a </w:t>
      </w:r>
      <w:r w:rsidRPr="003C7B11">
        <w:t>dokumentům následujícím způsobem:</w:t>
      </w:r>
    </w:p>
    <w:p w14:paraId="26D1FA3B" w14:textId="77777777" w:rsidR="001D3429" w:rsidRPr="003C7B11" w:rsidRDefault="001D3429" w:rsidP="0052097E">
      <w:pPr>
        <w:pStyle w:val="Textbezslovn"/>
        <w:spacing w:after="0"/>
        <w:ind w:firstLine="284"/>
        <w:rPr>
          <w:rStyle w:val="Tun"/>
        </w:rPr>
      </w:pPr>
      <w:r w:rsidRPr="003C7B11">
        <w:rPr>
          <w:rStyle w:val="Tun"/>
        </w:rPr>
        <w:t>Správa železni</w:t>
      </w:r>
      <w:r w:rsidR="00177572" w:rsidRPr="003C7B11">
        <w:rPr>
          <w:rStyle w:val="Tun"/>
        </w:rPr>
        <w:t>c</w:t>
      </w:r>
      <w:r w:rsidRPr="003C7B11">
        <w:rPr>
          <w:rStyle w:val="Tun"/>
        </w:rPr>
        <w:t>, státní organizace</w:t>
      </w:r>
    </w:p>
    <w:p w14:paraId="60795F01" w14:textId="3C4CD157" w:rsidR="001D3429" w:rsidRPr="003C7B11" w:rsidRDefault="00E25B37" w:rsidP="0052097E">
      <w:pPr>
        <w:pStyle w:val="Textbezslovn"/>
        <w:spacing w:after="0"/>
        <w:ind w:firstLine="284"/>
        <w:rPr>
          <w:rStyle w:val="Tun"/>
        </w:rPr>
      </w:pPr>
      <w:r>
        <w:rPr>
          <w:rStyle w:val="Tun"/>
        </w:rPr>
        <w:t>Centrum telematiky a diagnostiky</w:t>
      </w:r>
      <w:r w:rsidR="001D3429" w:rsidRPr="003C7B11">
        <w:rPr>
          <w:rStyle w:val="Tun"/>
        </w:rPr>
        <w:t xml:space="preserve"> </w:t>
      </w:r>
    </w:p>
    <w:p w14:paraId="2B3EA4B2" w14:textId="6A07C55A" w:rsidR="001D3429" w:rsidRPr="003C7B11" w:rsidRDefault="001D3429" w:rsidP="0052097E">
      <w:pPr>
        <w:pStyle w:val="Textbezslovn"/>
        <w:spacing w:after="0"/>
        <w:ind w:firstLine="284"/>
        <w:rPr>
          <w:b/>
        </w:rPr>
      </w:pPr>
      <w:r w:rsidRPr="003C7B11">
        <w:rPr>
          <w:b/>
        </w:rPr>
        <w:t>Oddělení dokumentace</w:t>
      </w:r>
      <w:r w:rsidR="00E25B37">
        <w:rPr>
          <w:b/>
        </w:rPr>
        <w:t xml:space="preserve"> a distribuce tiskových materiálů</w:t>
      </w:r>
    </w:p>
    <w:p w14:paraId="1D4119C2" w14:textId="77777777" w:rsidR="001D3429" w:rsidRPr="003C7B11" w:rsidRDefault="003D5B89" w:rsidP="0052097E">
      <w:pPr>
        <w:pStyle w:val="Textbezslovn"/>
        <w:spacing w:after="0"/>
        <w:ind w:firstLine="284"/>
      </w:pPr>
      <w:r w:rsidRPr="003C7B11">
        <w:t>Jeremenkova 103/23</w:t>
      </w:r>
    </w:p>
    <w:p w14:paraId="6585D9D4" w14:textId="5C41AA37" w:rsidR="001D3429" w:rsidRDefault="001D3429" w:rsidP="0052097E">
      <w:pPr>
        <w:pStyle w:val="Textbezslovn"/>
        <w:spacing w:after="0"/>
        <w:ind w:firstLine="284"/>
      </w:pPr>
      <w:r w:rsidRPr="003C7B11">
        <w:t>779 00 Olomouc</w:t>
      </w:r>
    </w:p>
    <w:p w14:paraId="5E2BF5D7" w14:textId="77777777" w:rsidR="00E25B37" w:rsidRPr="003C7B11" w:rsidRDefault="00E25B37" w:rsidP="001D3429">
      <w:pPr>
        <w:pStyle w:val="Textbezslovn"/>
        <w:spacing w:after="0"/>
      </w:pPr>
    </w:p>
    <w:p w14:paraId="5B70C132" w14:textId="77777777" w:rsidR="00E25B37" w:rsidRDefault="001D3429" w:rsidP="0052097E">
      <w:pPr>
        <w:pStyle w:val="Textbezslovn"/>
        <w:spacing w:after="0"/>
        <w:ind w:firstLine="284"/>
      </w:pPr>
      <w:r w:rsidRPr="003C7B11">
        <w:t>kontaktní osoba: p. Jarmila Strnadová</w:t>
      </w:r>
    </w:p>
    <w:p w14:paraId="5B027640" w14:textId="59342890" w:rsidR="001D3429" w:rsidRPr="003C7B11" w:rsidRDefault="001D3429" w:rsidP="0052097E">
      <w:pPr>
        <w:pStyle w:val="Textbezslovn"/>
        <w:spacing w:after="0"/>
        <w:ind w:firstLine="284"/>
      </w:pPr>
      <w:r w:rsidRPr="003C7B11">
        <w:t xml:space="preserve">tel.: </w:t>
      </w:r>
      <w:r w:rsidR="00E25B37">
        <w:t xml:space="preserve">+420 </w:t>
      </w:r>
      <w:r w:rsidRPr="003C7B11">
        <w:t xml:space="preserve">972 742 396, mobil: </w:t>
      </w:r>
      <w:r w:rsidR="00E25B37">
        <w:t>+420</w:t>
      </w:r>
      <w:r w:rsidR="00C61DD6">
        <w:t xml:space="preserve"> </w:t>
      </w:r>
      <w:r w:rsidRPr="003C7B11">
        <w:t>725 039</w:t>
      </w:r>
      <w:r w:rsidR="00602437">
        <w:t> </w:t>
      </w:r>
      <w:r w:rsidRPr="003C7B11">
        <w:t>782</w:t>
      </w:r>
    </w:p>
    <w:p w14:paraId="087F6619" w14:textId="1937AF8B" w:rsidR="001D3429" w:rsidRDefault="001D3429" w:rsidP="0052097E">
      <w:pPr>
        <w:pStyle w:val="Textbezslovn"/>
        <w:spacing w:after="0"/>
        <w:ind w:firstLine="284"/>
      </w:pPr>
      <w:r w:rsidRPr="003C7B11">
        <w:t xml:space="preserve">e-mail: </w:t>
      </w:r>
      <w:r w:rsidR="00E25B37" w:rsidRPr="0052097E">
        <w:t>typdok@tudc.cz</w:t>
      </w:r>
    </w:p>
    <w:p w14:paraId="1383BC9A" w14:textId="77777777" w:rsidR="00E25B37" w:rsidRPr="003C7B11" w:rsidRDefault="00E25B37" w:rsidP="001D3429">
      <w:pPr>
        <w:pStyle w:val="Textbezslovn"/>
        <w:spacing w:after="0"/>
      </w:pPr>
    </w:p>
    <w:p w14:paraId="73A7C946" w14:textId="017536F7" w:rsidR="006C4AEC" w:rsidRPr="003C7B11" w:rsidRDefault="001D3429" w:rsidP="003C1418">
      <w:pPr>
        <w:pStyle w:val="Textbezslovn"/>
        <w:spacing w:after="0"/>
        <w:ind w:left="0"/>
      </w:pPr>
      <w:r w:rsidRPr="003C7B11">
        <w:t>www:</w:t>
      </w:r>
      <w:r w:rsidR="00E25B37">
        <w:t xml:space="preserve"> </w:t>
      </w:r>
      <w:r w:rsidR="00643E75" w:rsidRPr="00643E75">
        <w:t>https://typdok.tudc.cz/</w:t>
      </w:r>
      <w:r w:rsidR="00E25B37" w:rsidRPr="00E25B37">
        <w:t xml:space="preserve"> </w:t>
      </w:r>
      <w:r w:rsidRPr="00E25B37">
        <w:t xml:space="preserve">nebo </w:t>
      </w:r>
      <w:r w:rsidR="006C6F04" w:rsidRPr="006C6F04">
        <w:t>https://www.spravazeleznic.cz/o-nas/vnitrni-predpisy-spravy-zeleznic/dokumenty-a-predpisy</w:t>
      </w:r>
      <w:bookmarkStart w:id="55" w:name="_Toc3381184"/>
      <w:bookmarkStart w:id="56" w:name="_Toc9257585"/>
    </w:p>
    <w:p w14:paraId="13923147" w14:textId="77777777" w:rsidR="006C69AE" w:rsidRPr="003C7B11" w:rsidRDefault="006C69AE">
      <w:pPr>
        <w:rPr>
          <w:rFonts w:asciiTheme="majorHAnsi" w:hAnsiTheme="majorHAnsi"/>
          <w:b/>
          <w:caps/>
          <w:sz w:val="22"/>
        </w:rPr>
      </w:pPr>
      <w:bookmarkStart w:id="57" w:name="_Toc31989479"/>
      <w:r w:rsidRPr="008B51E9">
        <w:rPr>
          <w:color w:val="FF0000"/>
        </w:rPr>
        <w:br w:type="page"/>
      </w:r>
    </w:p>
    <w:p w14:paraId="2EECED4D" w14:textId="1B011513" w:rsidR="001D3429" w:rsidRPr="003C7B11" w:rsidRDefault="001D3429" w:rsidP="001D3429">
      <w:pPr>
        <w:pStyle w:val="Nadpis2-1"/>
      </w:pPr>
      <w:bookmarkStart w:id="58" w:name="_Toc65835191"/>
      <w:r w:rsidRPr="003C7B11">
        <w:lastRenderedPageBreak/>
        <w:t>PŘÍLOHY</w:t>
      </w:r>
      <w:bookmarkEnd w:id="55"/>
      <w:bookmarkEnd w:id="56"/>
      <w:bookmarkEnd w:id="57"/>
      <w:bookmarkEnd w:id="58"/>
    </w:p>
    <w:p w14:paraId="3FF56F88" w14:textId="0E0DE4B0" w:rsidR="00AF72A7" w:rsidRDefault="00121222" w:rsidP="009A3535">
      <w:pPr>
        <w:pStyle w:val="Text2-1"/>
        <w:numPr>
          <w:ilvl w:val="0"/>
          <w:numId w:val="21"/>
        </w:numPr>
      </w:pPr>
      <w:bookmarkStart w:id="59" w:name="_Hlk87972716"/>
      <w:bookmarkEnd w:id="6"/>
      <w:bookmarkEnd w:id="7"/>
      <w:bookmarkEnd w:id="8"/>
      <w:bookmarkEnd w:id="9"/>
      <w:r>
        <w:t>„</w:t>
      </w:r>
      <w:r w:rsidR="008C1622" w:rsidRPr="0052097E">
        <w:t>RS 4 úsek Ústí nad Labem – státní hranice CZ/SRN</w:t>
      </w:r>
      <w:r>
        <w:t>“</w:t>
      </w:r>
      <w:r w:rsidR="008C1622" w:rsidRPr="0052097E">
        <w:t xml:space="preserve"> Přehledná situace, Správa železnic, státní organizace, </w:t>
      </w:r>
      <w:r w:rsidR="00B60EB3">
        <w:t>10</w:t>
      </w:r>
      <w:r w:rsidR="008C1622" w:rsidRPr="0052097E">
        <w:t>/2021</w:t>
      </w:r>
      <w:bookmarkEnd w:id="59"/>
    </w:p>
    <w:p w14:paraId="39E0634D" w14:textId="04207093" w:rsidR="004170E9" w:rsidRDefault="00121222" w:rsidP="00121222">
      <w:pPr>
        <w:pStyle w:val="Text2-1"/>
        <w:numPr>
          <w:ilvl w:val="0"/>
          <w:numId w:val="21"/>
        </w:numPr>
      </w:pPr>
      <w:r>
        <w:t>„</w:t>
      </w:r>
      <w:r w:rsidRPr="00121222">
        <w:t xml:space="preserve">Nové železniční spojení Praha </w:t>
      </w:r>
      <w:r>
        <w:t>–</w:t>
      </w:r>
      <w:r w:rsidRPr="00121222">
        <w:t xml:space="preserve"> Drážďany</w:t>
      </w:r>
      <w:r>
        <w:t>“</w:t>
      </w:r>
      <w:r w:rsidRPr="00121222">
        <w:t xml:space="preserve"> Studie proveditelnosti</w:t>
      </w:r>
      <w:r>
        <w:t xml:space="preserve">, Správa železnic, státní organizace, 12/2020 – dostupná v elektronické podobě na </w:t>
      </w:r>
      <w:hyperlink r:id="rId12" w:history="1">
        <w:r w:rsidRPr="0097505D">
          <w:rPr>
            <w:rStyle w:val="Hypertextovodkaz"/>
            <w:noProof w:val="0"/>
          </w:rPr>
          <w:t>https://www.spravazeleznic.cz/vrt/praha-usti-nad-labem-drazdany</w:t>
        </w:r>
      </w:hyperlink>
      <w:r>
        <w:t xml:space="preserve"> </w:t>
      </w:r>
    </w:p>
    <w:p w14:paraId="314D52CD" w14:textId="6E1EC8F7" w:rsidR="006E3127" w:rsidRDefault="006E3127" w:rsidP="006E3127"/>
    <w:p w14:paraId="15CB9548" w14:textId="77777777" w:rsidR="006E3127" w:rsidRDefault="006E3127" w:rsidP="006E3127">
      <w:pPr>
        <w:spacing w:after="0" w:line="276" w:lineRule="auto"/>
        <w:ind w:left="1418" w:hanging="1418"/>
        <w:rPr>
          <w:rFonts w:eastAsia="Batang"/>
        </w:rPr>
      </w:pPr>
      <w:r>
        <w:rPr>
          <w:rFonts w:eastAsia="Batang"/>
          <w:b/>
        </w:rPr>
        <w:t>Zpracoval:</w:t>
      </w:r>
    </w:p>
    <w:p w14:paraId="3E2ABA81" w14:textId="1D33D4E8" w:rsidR="006E3127" w:rsidRDefault="006E3127" w:rsidP="006E3127">
      <w:pPr>
        <w:spacing w:after="0" w:line="276" w:lineRule="auto"/>
        <w:ind w:left="1418" w:hanging="1418"/>
        <w:rPr>
          <w:rFonts w:eastAsia="Batang"/>
        </w:rPr>
      </w:pPr>
      <w:r>
        <w:rPr>
          <w:rFonts w:eastAsia="Batang"/>
        </w:rPr>
        <w:t>odbor přípravy VRT (O21)</w:t>
      </w:r>
    </w:p>
    <w:p w14:paraId="2E109621" w14:textId="1D6BAE66" w:rsidR="003C7B11" w:rsidRPr="00C9723C" w:rsidRDefault="006E3127" w:rsidP="00C9723C">
      <w:pPr>
        <w:spacing w:after="0" w:line="276" w:lineRule="auto"/>
        <w:ind w:left="1418" w:hanging="1418"/>
        <w:rPr>
          <w:rFonts w:eastAsia="Batang"/>
        </w:rPr>
      </w:pPr>
      <w:r>
        <w:rPr>
          <w:rFonts w:eastAsia="Batang"/>
        </w:rPr>
        <w:t>Správa železnic, státní organizace</w:t>
      </w:r>
    </w:p>
    <w:sectPr w:rsidR="003C7B11" w:rsidRPr="00C9723C" w:rsidSect="00F24347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E5687" w16cex:dateUtc="2021-11-01T1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09C2D2" w16cid:durableId="253E56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A04F9" w14:textId="77777777" w:rsidR="00522D74" w:rsidRDefault="00522D74" w:rsidP="00962258">
      <w:pPr>
        <w:spacing w:after="0" w:line="240" w:lineRule="auto"/>
      </w:pPr>
      <w:r>
        <w:separator/>
      </w:r>
    </w:p>
  </w:endnote>
  <w:endnote w:type="continuationSeparator" w:id="0">
    <w:p w14:paraId="1C9610A0" w14:textId="77777777" w:rsidR="00522D74" w:rsidRDefault="00522D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04F3C" w:rsidRPr="00926300" w14:paraId="6F33CC3B" w14:textId="77777777" w:rsidTr="00104F3C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83CAD62" w14:textId="43A5F458" w:rsidR="00104F3C" w:rsidRPr="00926300" w:rsidRDefault="00104F3C" w:rsidP="00104F3C">
          <w:pPr>
            <w:pStyle w:val="Zpat"/>
            <w:rPr>
              <w:rStyle w:val="slostrnky"/>
              <w:i/>
            </w:rPr>
          </w:pPr>
          <w:r w:rsidRPr="00926300">
            <w:rPr>
              <w:rStyle w:val="slostrnky"/>
              <w:i/>
            </w:rPr>
            <w:fldChar w:fldCharType="begin"/>
          </w:r>
          <w:r w:rsidRPr="00926300">
            <w:rPr>
              <w:rStyle w:val="slostrnky"/>
              <w:i/>
            </w:rPr>
            <w:instrText>PAGE   \* MERGEFORMAT</w:instrText>
          </w:r>
          <w:r w:rsidRPr="00926300">
            <w:rPr>
              <w:rStyle w:val="slostrnky"/>
              <w:i/>
            </w:rPr>
            <w:fldChar w:fldCharType="separate"/>
          </w:r>
          <w:r w:rsidR="00425476">
            <w:rPr>
              <w:rStyle w:val="slostrnky"/>
              <w:i/>
              <w:noProof/>
            </w:rPr>
            <w:t>10</w:t>
          </w:r>
          <w:r w:rsidRPr="00926300">
            <w:rPr>
              <w:rStyle w:val="slostrnky"/>
              <w:i/>
            </w:rPr>
            <w:fldChar w:fldCharType="end"/>
          </w:r>
          <w:r w:rsidRPr="00926300">
            <w:rPr>
              <w:rStyle w:val="slostrnky"/>
              <w:i/>
            </w:rPr>
            <w:t>/</w:t>
          </w:r>
          <w:r w:rsidRPr="00926300">
            <w:rPr>
              <w:rStyle w:val="slostrnky"/>
              <w:i/>
            </w:rPr>
            <w:fldChar w:fldCharType="begin"/>
          </w:r>
          <w:r w:rsidRPr="00926300">
            <w:rPr>
              <w:rStyle w:val="slostrnky"/>
              <w:i/>
            </w:rPr>
            <w:instrText xml:space="preserve"> NUMPAGES   \* MERGEFORMAT </w:instrText>
          </w:r>
          <w:r w:rsidRPr="00926300">
            <w:rPr>
              <w:rStyle w:val="slostrnky"/>
              <w:i/>
            </w:rPr>
            <w:fldChar w:fldCharType="separate"/>
          </w:r>
          <w:r w:rsidR="00425476">
            <w:rPr>
              <w:rStyle w:val="slostrnky"/>
              <w:i/>
              <w:noProof/>
            </w:rPr>
            <w:t>10</w:t>
          </w:r>
          <w:r w:rsidRPr="00926300">
            <w:rPr>
              <w:rStyle w:val="slostrnky"/>
              <w:i/>
            </w:rPr>
            <w:fldChar w:fldCharType="end"/>
          </w:r>
        </w:p>
      </w:tc>
      <w:tc>
        <w:tcPr>
          <w:tcW w:w="7739" w:type="dxa"/>
          <w:vAlign w:val="bottom"/>
        </w:tcPr>
        <w:p w14:paraId="7AD478C4" w14:textId="7CD84D5B" w:rsidR="00104F3C" w:rsidRPr="00926300" w:rsidRDefault="00104F3C" w:rsidP="00104F3C">
          <w:pPr>
            <w:pStyle w:val="Zpatvpravo"/>
            <w:rPr>
              <w:i/>
            </w:rPr>
          </w:pPr>
          <w:r w:rsidRPr="00926300">
            <w:rPr>
              <w:i/>
            </w:rPr>
            <w:fldChar w:fldCharType="begin"/>
          </w:r>
          <w:r w:rsidRPr="00926300">
            <w:rPr>
              <w:i/>
            </w:rPr>
            <w:instrText xml:space="preserve"> STYLEREF  _Název_akce  \* MERGEFORMAT </w:instrText>
          </w:r>
          <w:r w:rsidRPr="00926300">
            <w:rPr>
              <w:i/>
            </w:rPr>
            <w:fldChar w:fldCharType="separate"/>
          </w:r>
          <w:r w:rsidR="00425476" w:rsidRPr="00425476">
            <w:rPr>
              <w:b/>
              <w:bCs/>
              <w:i/>
              <w:noProof/>
            </w:rPr>
            <w:t xml:space="preserve">„RS 4 úsek Ústí nad Labem – státní </w:t>
          </w:r>
          <w:r w:rsidR="00425476" w:rsidRPr="00425476">
            <w:rPr>
              <w:b/>
              <w:i/>
              <w:noProof/>
            </w:rPr>
            <w:t>hranice CZ/SRN</w:t>
          </w:r>
          <w:r w:rsidR="00425476">
            <w:rPr>
              <w:i/>
              <w:noProof/>
            </w:rPr>
            <w:t>; Provedení přírodovědného průzkumu a biologického hodnocení a zpracování migrační studie“</w:t>
          </w:r>
          <w:r w:rsidRPr="00926300">
            <w:rPr>
              <w:i/>
              <w:noProof/>
            </w:rPr>
            <w:fldChar w:fldCharType="end"/>
          </w:r>
        </w:p>
        <w:p w14:paraId="4429F42F" w14:textId="19F479BA" w:rsidR="00104F3C" w:rsidRPr="00926300" w:rsidRDefault="00104F3C" w:rsidP="00104F3C">
          <w:pPr>
            <w:pStyle w:val="Zpatvpravo"/>
            <w:rPr>
              <w:i/>
            </w:rPr>
          </w:pPr>
          <w:r w:rsidRPr="00926300">
            <w:rPr>
              <w:i/>
            </w:rPr>
            <w:t xml:space="preserve">Příloha č. </w:t>
          </w:r>
          <w:r w:rsidR="00A11607">
            <w:rPr>
              <w:i/>
            </w:rPr>
            <w:t>2</w:t>
          </w:r>
          <w:r w:rsidRPr="00926300">
            <w:rPr>
              <w:i/>
            </w:rPr>
            <w:t xml:space="preserve"> </w:t>
          </w:r>
          <w:r w:rsidR="00A11607">
            <w:rPr>
              <w:i/>
            </w:rPr>
            <w:t>–</w:t>
          </w:r>
          <w:r w:rsidRPr="00926300">
            <w:rPr>
              <w:i/>
            </w:rPr>
            <w:t xml:space="preserve"> </w:t>
          </w:r>
          <w:r w:rsidR="00A11607">
            <w:rPr>
              <w:i/>
            </w:rPr>
            <w:t>T</w:t>
          </w:r>
          <w:r w:rsidRPr="00926300">
            <w:rPr>
              <w:i/>
            </w:rPr>
            <w:t>echnické podmínky</w:t>
          </w:r>
        </w:p>
        <w:p w14:paraId="18898804" w14:textId="52E1698F" w:rsidR="00104F3C" w:rsidRPr="00926300" w:rsidRDefault="00104F3C" w:rsidP="00FA287A">
          <w:pPr>
            <w:pStyle w:val="Zpatvpravo"/>
            <w:rPr>
              <w:i/>
            </w:rPr>
          </w:pPr>
        </w:p>
      </w:tc>
    </w:tr>
  </w:tbl>
  <w:p w14:paraId="312ED7EA" w14:textId="77777777" w:rsidR="00104F3C" w:rsidRPr="00926300" w:rsidRDefault="00104F3C">
    <w:pPr>
      <w:pStyle w:val="Zpat"/>
      <w:rPr>
        <w:i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04F3C" w:rsidRPr="009E09BE" w14:paraId="7B74CCEB" w14:textId="77777777" w:rsidTr="00104F3C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16C032E" w14:textId="79B55F4F" w:rsidR="00104F3C" w:rsidRPr="003462EB" w:rsidRDefault="00425476" w:rsidP="00980288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425476">
            <w:rPr>
              <w:b/>
              <w:bCs/>
              <w:noProof/>
            </w:rPr>
            <w:t xml:space="preserve">„RS 4 úsek Ústí nad Labem – státní </w:t>
          </w:r>
          <w:r>
            <w:rPr>
              <w:noProof/>
            </w:rPr>
            <w:t>hranice CZ/SRN; Provedení přírodovědného průzkumu a biologického hodnocení a zpracování migrační studie“</w:t>
          </w:r>
          <w:r>
            <w:rPr>
              <w:noProof/>
            </w:rPr>
            <w:fldChar w:fldCharType="end"/>
          </w:r>
        </w:p>
        <w:p w14:paraId="17C2D4A7" w14:textId="234802CF" w:rsidR="00104F3C" w:rsidRDefault="00104F3C" w:rsidP="00980288">
          <w:pPr>
            <w:pStyle w:val="Zpatvlevo"/>
          </w:pPr>
          <w:r>
            <w:t xml:space="preserve">Příloha č. </w:t>
          </w:r>
          <w:r w:rsidR="00A11607">
            <w:t>2</w:t>
          </w:r>
          <w:r>
            <w:t xml:space="preserve"> </w:t>
          </w:r>
          <w:r w:rsidR="00A11607">
            <w:t xml:space="preserve">– </w:t>
          </w:r>
          <w:r>
            <w:t>T</w:t>
          </w:r>
          <w:r w:rsidRPr="003462EB">
            <w:t>echnické podmínky</w:t>
          </w:r>
        </w:p>
        <w:p w14:paraId="2864D573" w14:textId="61D750FC" w:rsidR="00104F3C" w:rsidRPr="003462EB" w:rsidRDefault="00104F3C" w:rsidP="00980288">
          <w:pPr>
            <w:pStyle w:val="Zpatvlevo"/>
            <w:rPr>
              <w:rStyle w:val="slostrnky"/>
              <w:b w:val="0"/>
              <w:color w:val="auto"/>
              <w:sz w:val="12"/>
            </w:rPr>
          </w:pPr>
        </w:p>
      </w:tc>
      <w:tc>
        <w:tcPr>
          <w:tcW w:w="935" w:type="dxa"/>
          <w:vAlign w:val="bottom"/>
        </w:tcPr>
        <w:p w14:paraId="3F5D5AE5" w14:textId="5BFF94CD" w:rsidR="00104F3C" w:rsidRPr="009E09BE" w:rsidRDefault="00104F3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47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47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AE64962" w14:textId="77777777" w:rsidR="00104F3C" w:rsidRPr="00B8518B" w:rsidRDefault="00104F3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07D03" w14:textId="77777777" w:rsidR="00104F3C" w:rsidRPr="00B8518B" w:rsidRDefault="00104F3C" w:rsidP="00460660">
    <w:pPr>
      <w:pStyle w:val="Zpat"/>
      <w:rPr>
        <w:sz w:val="2"/>
        <w:szCs w:val="2"/>
      </w:rPr>
    </w:pPr>
  </w:p>
  <w:p w14:paraId="78A8A1C5" w14:textId="77777777" w:rsidR="00104F3C" w:rsidRDefault="00104F3C" w:rsidP="00054FC6">
    <w:pPr>
      <w:pStyle w:val="Zpat"/>
      <w:rPr>
        <w:rFonts w:cs="Calibri"/>
        <w:szCs w:val="12"/>
      </w:rPr>
    </w:pPr>
  </w:p>
  <w:p w14:paraId="7852FFEB" w14:textId="77777777" w:rsidR="00104F3C" w:rsidRPr="00460660" w:rsidRDefault="00104F3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F1F74" w14:textId="77777777" w:rsidR="00522D74" w:rsidRDefault="00522D74" w:rsidP="00962258">
      <w:pPr>
        <w:spacing w:after="0" w:line="240" w:lineRule="auto"/>
      </w:pPr>
      <w:r>
        <w:separator/>
      </w:r>
    </w:p>
  </w:footnote>
  <w:footnote w:type="continuationSeparator" w:id="0">
    <w:p w14:paraId="6FB17C69" w14:textId="77777777" w:rsidR="00522D74" w:rsidRDefault="00522D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04F3C" w14:paraId="1F55AAF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668D9E" w14:textId="77777777" w:rsidR="00104F3C" w:rsidRPr="00B8518B" w:rsidRDefault="00104F3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53CD21" w14:textId="77777777" w:rsidR="00104F3C" w:rsidRDefault="00104F3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F11F96" w14:textId="77777777" w:rsidR="00104F3C" w:rsidRPr="00D6163D" w:rsidRDefault="00104F3C" w:rsidP="00D6163D">
          <w:pPr>
            <w:pStyle w:val="Druhdokumentu"/>
          </w:pPr>
        </w:p>
      </w:tc>
    </w:tr>
  </w:tbl>
  <w:p w14:paraId="348C87AB" w14:textId="77777777" w:rsidR="00104F3C" w:rsidRPr="00D6163D" w:rsidRDefault="00104F3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04F3C" w14:paraId="67BB67F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A75108" w14:textId="77777777" w:rsidR="00104F3C" w:rsidRPr="00B8518B" w:rsidRDefault="00104F3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DC83F0" w14:textId="53F29559" w:rsidR="00104F3C" w:rsidRDefault="00104F3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1C58566B" wp14:editId="6F83482C">
                <wp:simplePos x="0" y="0"/>
                <wp:positionH relativeFrom="page">
                  <wp:posOffset>-358775</wp:posOffset>
                </wp:positionH>
                <wp:positionV relativeFrom="page">
                  <wp:posOffset>5715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BE5478" w14:textId="77777777" w:rsidR="00104F3C" w:rsidRPr="00D6163D" w:rsidRDefault="00104F3C" w:rsidP="00FC6389">
          <w:pPr>
            <w:pStyle w:val="Druhdokumentu"/>
          </w:pPr>
        </w:p>
      </w:tc>
    </w:tr>
    <w:tr w:rsidR="00104F3C" w14:paraId="07D3811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906FFC" w14:textId="77777777" w:rsidR="00104F3C" w:rsidRPr="00B8518B" w:rsidRDefault="00104F3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24D6B0" w14:textId="77777777" w:rsidR="00104F3C" w:rsidRDefault="00104F3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34CE400" w14:textId="77777777" w:rsidR="00104F3C" w:rsidRPr="00D6163D" w:rsidRDefault="00104F3C" w:rsidP="00FC6389">
          <w:pPr>
            <w:pStyle w:val="Druhdokumentu"/>
          </w:pPr>
        </w:p>
      </w:tc>
    </w:tr>
  </w:tbl>
  <w:p w14:paraId="580CCFFC" w14:textId="77777777" w:rsidR="00104F3C" w:rsidRPr="00D6163D" w:rsidRDefault="00104F3C" w:rsidP="00FC6389">
    <w:pPr>
      <w:pStyle w:val="Zhlav"/>
      <w:rPr>
        <w:sz w:val="8"/>
        <w:szCs w:val="8"/>
      </w:rPr>
    </w:pPr>
  </w:p>
  <w:p w14:paraId="7E93D4F4" w14:textId="77777777" w:rsidR="00104F3C" w:rsidRPr="00460660" w:rsidRDefault="00104F3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9EF"/>
    <w:multiLevelType w:val="hybridMultilevel"/>
    <w:tmpl w:val="DC3A3F06"/>
    <w:lvl w:ilvl="0" w:tplc="79424C7E">
      <w:start w:val="1"/>
      <w:numFmt w:val="decimal"/>
      <w:lvlText w:val="Příloha %1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990A2A"/>
    <w:multiLevelType w:val="hybridMultilevel"/>
    <w:tmpl w:val="6270CFA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2D290A"/>
    <w:multiLevelType w:val="multilevel"/>
    <w:tmpl w:val="CDAE28F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021"/>
        </w:tabs>
        <w:ind w:left="1021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524"/>
        </w:tabs>
        <w:ind w:left="2524" w:hanging="9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238B3A20"/>
    <w:multiLevelType w:val="hybridMultilevel"/>
    <w:tmpl w:val="1932E2AA"/>
    <w:lvl w:ilvl="0" w:tplc="C11E19E8">
      <w:numFmt w:val="bullet"/>
      <w:lvlText w:val="•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A68B1"/>
    <w:multiLevelType w:val="hybridMultilevel"/>
    <w:tmpl w:val="35A452D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BBC694F"/>
    <w:multiLevelType w:val="hybridMultilevel"/>
    <w:tmpl w:val="99583C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911F09"/>
    <w:multiLevelType w:val="multilevel"/>
    <w:tmpl w:val="9E387A0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021" w:hanging="737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24"/>
        </w:tabs>
        <w:ind w:left="2524" w:hanging="9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2" w15:restartNumberingAfterBreak="0">
    <w:nsid w:val="445B1919"/>
    <w:multiLevelType w:val="hybridMultilevel"/>
    <w:tmpl w:val="01D836D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0A3555C"/>
    <w:multiLevelType w:val="hybridMultilevel"/>
    <w:tmpl w:val="D43ED30A"/>
    <w:lvl w:ilvl="0" w:tplc="0405000F">
      <w:start w:val="1"/>
      <w:numFmt w:val="decimal"/>
      <w:lvlText w:val="%1."/>
      <w:lvlJc w:val="left"/>
      <w:pPr>
        <w:ind w:left="1457" w:hanging="360"/>
      </w:p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9AB511B"/>
    <w:multiLevelType w:val="hybridMultilevel"/>
    <w:tmpl w:val="86CCB9A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8"/>
  </w:num>
  <w:num w:numId="5">
    <w:abstractNumId w:val="8"/>
  </w:num>
  <w:num w:numId="6">
    <w:abstractNumId w:val="14"/>
  </w:num>
  <w:num w:numId="7">
    <w:abstractNumId w:val="16"/>
  </w:num>
  <w:num w:numId="8">
    <w:abstractNumId w:val="1"/>
  </w:num>
  <w:num w:numId="9">
    <w:abstractNumId w:val="17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0"/>
  </w:num>
  <w:num w:numId="22">
    <w:abstractNumId w:val="4"/>
  </w:num>
  <w:num w:numId="23">
    <w:abstractNumId w:val="5"/>
  </w:num>
  <w:num w:numId="24">
    <w:abstractNumId w:val="11"/>
  </w:num>
  <w:num w:numId="25">
    <w:abstractNumId w:val="5"/>
  </w:num>
  <w:num w:numId="26">
    <w:abstractNumId w:val="13"/>
  </w:num>
  <w:num w:numId="27">
    <w:abstractNumId w:val="15"/>
  </w:num>
  <w:num w:numId="28">
    <w:abstractNumId w:val="12"/>
  </w:num>
  <w:num w:numId="29">
    <w:abstractNumId w:val="6"/>
  </w:num>
  <w:num w:numId="30">
    <w:abstractNumId w:val="10"/>
  </w:num>
  <w:num w:numId="31">
    <w:abstractNumId w:val="9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ojtech Kaska">
    <w15:presenceInfo w15:providerId="None" w15:userId="Vojtech Kaska"/>
  </w15:person>
  <w15:person w15:author="Marek Přemysl, RNDr.">
    <w15:presenceInfo w15:providerId="None" w15:userId="Marek Přemysl, RND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FC"/>
    <w:rsid w:val="00004593"/>
    <w:rsid w:val="00012EC4"/>
    <w:rsid w:val="00017F3C"/>
    <w:rsid w:val="0002057F"/>
    <w:rsid w:val="00022A5D"/>
    <w:rsid w:val="0002306B"/>
    <w:rsid w:val="0002335A"/>
    <w:rsid w:val="00025A98"/>
    <w:rsid w:val="00030AE2"/>
    <w:rsid w:val="000357F5"/>
    <w:rsid w:val="00041532"/>
    <w:rsid w:val="00041EC8"/>
    <w:rsid w:val="00054FC6"/>
    <w:rsid w:val="00060348"/>
    <w:rsid w:val="00064580"/>
    <w:rsid w:val="0006465A"/>
    <w:rsid w:val="0006569A"/>
    <w:rsid w:val="0006588D"/>
    <w:rsid w:val="00067A5E"/>
    <w:rsid w:val="000719BB"/>
    <w:rsid w:val="000724E6"/>
    <w:rsid w:val="000728A5"/>
    <w:rsid w:val="00072A65"/>
    <w:rsid w:val="00072C1E"/>
    <w:rsid w:val="00076B14"/>
    <w:rsid w:val="000807EF"/>
    <w:rsid w:val="00094245"/>
    <w:rsid w:val="000958FD"/>
    <w:rsid w:val="000A1FAE"/>
    <w:rsid w:val="000A6A46"/>
    <w:rsid w:val="000B408F"/>
    <w:rsid w:val="000B4EB8"/>
    <w:rsid w:val="000C1433"/>
    <w:rsid w:val="000C41F2"/>
    <w:rsid w:val="000D22C4"/>
    <w:rsid w:val="000D27D1"/>
    <w:rsid w:val="000E0ABF"/>
    <w:rsid w:val="000E1A7F"/>
    <w:rsid w:val="000E2432"/>
    <w:rsid w:val="000E5436"/>
    <w:rsid w:val="000F15F1"/>
    <w:rsid w:val="0010237A"/>
    <w:rsid w:val="00104F3C"/>
    <w:rsid w:val="00112864"/>
    <w:rsid w:val="00114472"/>
    <w:rsid w:val="00114988"/>
    <w:rsid w:val="00114DE9"/>
    <w:rsid w:val="00115069"/>
    <w:rsid w:val="001150F2"/>
    <w:rsid w:val="0011564D"/>
    <w:rsid w:val="00121222"/>
    <w:rsid w:val="00142708"/>
    <w:rsid w:val="00146BCB"/>
    <w:rsid w:val="00147E4E"/>
    <w:rsid w:val="0015027B"/>
    <w:rsid w:val="001542EA"/>
    <w:rsid w:val="00154A91"/>
    <w:rsid w:val="00157DEB"/>
    <w:rsid w:val="00160EB8"/>
    <w:rsid w:val="001656A2"/>
    <w:rsid w:val="00170477"/>
    <w:rsid w:val="00170EC5"/>
    <w:rsid w:val="00172AB8"/>
    <w:rsid w:val="001747C1"/>
    <w:rsid w:val="0017740E"/>
    <w:rsid w:val="00177572"/>
    <w:rsid w:val="00177D6B"/>
    <w:rsid w:val="00183F2F"/>
    <w:rsid w:val="00191F90"/>
    <w:rsid w:val="00193897"/>
    <w:rsid w:val="00197044"/>
    <w:rsid w:val="001A3B3C"/>
    <w:rsid w:val="001B09BB"/>
    <w:rsid w:val="001B26BB"/>
    <w:rsid w:val="001B4180"/>
    <w:rsid w:val="001B4E74"/>
    <w:rsid w:val="001B7668"/>
    <w:rsid w:val="001B7955"/>
    <w:rsid w:val="001C645F"/>
    <w:rsid w:val="001D3429"/>
    <w:rsid w:val="001D656E"/>
    <w:rsid w:val="001E1B0E"/>
    <w:rsid w:val="001E2EDF"/>
    <w:rsid w:val="001E51BF"/>
    <w:rsid w:val="001E678E"/>
    <w:rsid w:val="002038C9"/>
    <w:rsid w:val="002071BB"/>
    <w:rsid w:val="00207DF5"/>
    <w:rsid w:val="00211332"/>
    <w:rsid w:val="0022012D"/>
    <w:rsid w:val="00222748"/>
    <w:rsid w:val="00237313"/>
    <w:rsid w:val="00240B81"/>
    <w:rsid w:val="00242131"/>
    <w:rsid w:val="00247D01"/>
    <w:rsid w:val="0025030F"/>
    <w:rsid w:val="00252995"/>
    <w:rsid w:val="0025668C"/>
    <w:rsid w:val="00256A3C"/>
    <w:rsid w:val="00256B7F"/>
    <w:rsid w:val="00260F70"/>
    <w:rsid w:val="00261A5B"/>
    <w:rsid w:val="00262E5B"/>
    <w:rsid w:val="00266D65"/>
    <w:rsid w:val="002722BD"/>
    <w:rsid w:val="00276AFE"/>
    <w:rsid w:val="00280C98"/>
    <w:rsid w:val="00283930"/>
    <w:rsid w:val="00291742"/>
    <w:rsid w:val="002A3B57"/>
    <w:rsid w:val="002B6B58"/>
    <w:rsid w:val="002B7F2E"/>
    <w:rsid w:val="002C31BF"/>
    <w:rsid w:val="002C4F9D"/>
    <w:rsid w:val="002D2102"/>
    <w:rsid w:val="002D7FD6"/>
    <w:rsid w:val="002E0CD7"/>
    <w:rsid w:val="002E0CFB"/>
    <w:rsid w:val="002E3FC7"/>
    <w:rsid w:val="002E5C7B"/>
    <w:rsid w:val="002F282E"/>
    <w:rsid w:val="002F4333"/>
    <w:rsid w:val="00301674"/>
    <w:rsid w:val="00304DAF"/>
    <w:rsid w:val="00307207"/>
    <w:rsid w:val="003112F3"/>
    <w:rsid w:val="00311EBD"/>
    <w:rsid w:val="003130A4"/>
    <w:rsid w:val="003177D6"/>
    <w:rsid w:val="003210E6"/>
    <w:rsid w:val="003229ED"/>
    <w:rsid w:val="003254A3"/>
    <w:rsid w:val="00327EEF"/>
    <w:rsid w:val="00331C93"/>
    <w:rsid w:val="0033239F"/>
    <w:rsid w:val="00334918"/>
    <w:rsid w:val="003418A3"/>
    <w:rsid w:val="0034274B"/>
    <w:rsid w:val="0034719F"/>
    <w:rsid w:val="003505E9"/>
    <w:rsid w:val="00350A35"/>
    <w:rsid w:val="003571D8"/>
    <w:rsid w:val="00357BC6"/>
    <w:rsid w:val="00361422"/>
    <w:rsid w:val="0036401D"/>
    <w:rsid w:val="00366375"/>
    <w:rsid w:val="00371407"/>
    <w:rsid w:val="0037545D"/>
    <w:rsid w:val="003837E0"/>
    <w:rsid w:val="00386FF1"/>
    <w:rsid w:val="00392EB6"/>
    <w:rsid w:val="003956C6"/>
    <w:rsid w:val="003B3644"/>
    <w:rsid w:val="003B5244"/>
    <w:rsid w:val="003C1418"/>
    <w:rsid w:val="003C2314"/>
    <w:rsid w:val="003C33F2"/>
    <w:rsid w:val="003C5E1B"/>
    <w:rsid w:val="003C6679"/>
    <w:rsid w:val="003C7B11"/>
    <w:rsid w:val="003D5B89"/>
    <w:rsid w:val="003D6386"/>
    <w:rsid w:val="003D756E"/>
    <w:rsid w:val="003E420D"/>
    <w:rsid w:val="003E4C13"/>
    <w:rsid w:val="003F0396"/>
    <w:rsid w:val="003F7075"/>
    <w:rsid w:val="004041DD"/>
    <w:rsid w:val="00404354"/>
    <w:rsid w:val="00404E11"/>
    <w:rsid w:val="004078F3"/>
    <w:rsid w:val="00412B60"/>
    <w:rsid w:val="004170E9"/>
    <w:rsid w:val="0042201D"/>
    <w:rsid w:val="00424D3C"/>
    <w:rsid w:val="00425476"/>
    <w:rsid w:val="00427794"/>
    <w:rsid w:val="004318E6"/>
    <w:rsid w:val="00450F07"/>
    <w:rsid w:val="0045380E"/>
    <w:rsid w:val="00453CD3"/>
    <w:rsid w:val="00460660"/>
    <w:rsid w:val="00463516"/>
    <w:rsid w:val="00463BD5"/>
    <w:rsid w:val="00464BA9"/>
    <w:rsid w:val="00483969"/>
    <w:rsid w:val="00486107"/>
    <w:rsid w:val="00487C54"/>
    <w:rsid w:val="00491827"/>
    <w:rsid w:val="00495F15"/>
    <w:rsid w:val="00496A17"/>
    <w:rsid w:val="004A6880"/>
    <w:rsid w:val="004B5DD4"/>
    <w:rsid w:val="004C4399"/>
    <w:rsid w:val="004C787C"/>
    <w:rsid w:val="004E1273"/>
    <w:rsid w:val="004E4459"/>
    <w:rsid w:val="004E480A"/>
    <w:rsid w:val="004E7A1F"/>
    <w:rsid w:val="004F28D3"/>
    <w:rsid w:val="004F30A0"/>
    <w:rsid w:val="004F4B9B"/>
    <w:rsid w:val="004F4CAC"/>
    <w:rsid w:val="00503BD4"/>
    <w:rsid w:val="00504BE6"/>
    <w:rsid w:val="0050666E"/>
    <w:rsid w:val="00511AB9"/>
    <w:rsid w:val="00513810"/>
    <w:rsid w:val="00516CEC"/>
    <w:rsid w:val="0052097E"/>
    <w:rsid w:val="00522D74"/>
    <w:rsid w:val="00523BB5"/>
    <w:rsid w:val="00523EA7"/>
    <w:rsid w:val="00531CB9"/>
    <w:rsid w:val="005406EB"/>
    <w:rsid w:val="0054248D"/>
    <w:rsid w:val="00545398"/>
    <w:rsid w:val="00551F82"/>
    <w:rsid w:val="00553375"/>
    <w:rsid w:val="0055455F"/>
    <w:rsid w:val="00555884"/>
    <w:rsid w:val="005631A6"/>
    <w:rsid w:val="00571D3E"/>
    <w:rsid w:val="005736B7"/>
    <w:rsid w:val="00575E5A"/>
    <w:rsid w:val="00580245"/>
    <w:rsid w:val="005808EF"/>
    <w:rsid w:val="0058742A"/>
    <w:rsid w:val="00592C05"/>
    <w:rsid w:val="00596A11"/>
    <w:rsid w:val="005A1F44"/>
    <w:rsid w:val="005B3480"/>
    <w:rsid w:val="005C0B21"/>
    <w:rsid w:val="005C72CA"/>
    <w:rsid w:val="005D3C39"/>
    <w:rsid w:val="005D4179"/>
    <w:rsid w:val="005D6655"/>
    <w:rsid w:val="005D67F2"/>
    <w:rsid w:val="005E280A"/>
    <w:rsid w:val="005E59A6"/>
    <w:rsid w:val="005F1BDA"/>
    <w:rsid w:val="00601A8C"/>
    <w:rsid w:val="00602437"/>
    <w:rsid w:val="00605012"/>
    <w:rsid w:val="006066C7"/>
    <w:rsid w:val="0061068E"/>
    <w:rsid w:val="006115D3"/>
    <w:rsid w:val="006418F4"/>
    <w:rsid w:val="00643E75"/>
    <w:rsid w:val="00645EB6"/>
    <w:rsid w:val="00647131"/>
    <w:rsid w:val="00655976"/>
    <w:rsid w:val="0065610E"/>
    <w:rsid w:val="00656D47"/>
    <w:rsid w:val="00657283"/>
    <w:rsid w:val="00657FA8"/>
    <w:rsid w:val="00660AD3"/>
    <w:rsid w:val="00661146"/>
    <w:rsid w:val="00666870"/>
    <w:rsid w:val="006776B6"/>
    <w:rsid w:val="00680975"/>
    <w:rsid w:val="0069136C"/>
    <w:rsid w:val="00691A97"/>
    <w:rsid w:val="00693150"/>
    <w:rsid w:val="006932D9"/>
    <w:rsid w:val="00696818"/>
    <w:rsid w:val="006A019B"/>
    <w:rsid w:val="006A4769"/>
    <w:rsid w:val="006A5570"/>
    <w:rsid w:val="006A689C"/>
    <w:rsid w:val="006B2318"/>
    <w:rsid w:val="006B3D2D"/>
    <w:rsid w:val="006B3D79"/>
    <w:rsid w:val="006B6FE4"/>
    <w:rsid w:val="006C16E1"/>
    <w:rsid w:val="006C193A"/>
    <w:rsid w:val="006C2343"/>
    <w:rsid w:val="006C31D3"/>
    <w:rsid w:val="006C442A"/>
    <w:rsid w:val="006C4AEC"/>
    <w:rsid w:val="006C69AE"/>
    <w:rsid w:val="006C6F04"/>
    <w:rsid w:val="006D3941"/>
    <w:rsid w:val="006D5271"/>
    <w:rsid w:val="006E0578"/>
    <w:rsid w:val="006E3127"/>
    <w:rsid w:val="006E314D"/>
    <w:rsid w:val="006E340B"/>
    <w:rsid w:val="006F02C2"/>
    <w:rsid w:val="006F7C22"/>
    <w:rsid w:val="00702D2A"/>
    <w:rsid w:val="00705812"/>
    <w:rsid w:val="007059A0"/>
    <w:rsid w:val="00710723"/>
    <w:rsid w:val="00717469"/>
    <w:rsid w:val="00720802"/>
    <w:rsid w:val="007215C2"/>
    <w:rsid w:val="00722061"/>
    <w:rsid w:val="00723ED1"/>
    <w:rsid w:val="00725DD4"/>
    <w:rsid w:val="007261F7"/>
    <w:rsid w:val="00733AD8"/>
    <w:rsid w:val="00740AF5"/>
    <w:rsid w:val="00743525"/>
    <w:rsid w:val="00745555"/>
    <w:rsid w:val="007458C8"/>
    <w:rsid w:val="00745C37"/>
    <w:rsid w:val="00745F94"/>
    <w:rsid w:val="007478E1"/>
    <w:rsid w:val="007541A2"/>
    <w:rsid w:val="00755818"/>
    <w:rsid w:val="00755F9A"/>
    <w:rsid w:val="00760526"/>
    <w:rsid w:val="0076286B"/>
    <w:rsid w:val="00766846"/>
    <w:rsid w:val="0076790E"/>
    <w:rsid w:val="00775268"/>
    <w:rsid w:val="00775E72"/>
    <w:rsid w:val="0077673A"/>
    <w:rsid w:val="00781A43"/>
    <w:rsid w:val="007846E1"/>
    <w:rsid w:val="007847D6"/>
    <w:rsid w:val="007A1D63"/>
    <w:rsid w:val="007A42B0"/>
    <w:rsid w:val="007A5172"/>
    <w:rsid w:val="007A67A0"/>
    <w:rsid w:val="007B570C"/>
    <w:rsid w:val="007B5FA6"/>
    <w:rsid w:val="007C1337"/>
    <w:rsid w:val="007C3F6E"/>
    <w:rsid w:val="007C5882"/>
    <w:rsid w:val="007D5FDA"/>
    <w:rsid w:val="007E4A6E"/>
    <w:rsid w:val="007E7CB7"/>
    <w:rsid w:val="007F401D"/>
    <w:rsid w:val="007F56A7"/>
    <w:rsid w:val="00800851"/>
    <w:rsid w:val="0080171C"/>
    <w:rsid w:val="008069A5"/>
    <w:rsid w:val="00807DD0"/>
    <w:rsid w:val="00810D72"/>
    <w:rsid w:val="00810E5C"/>
    <w:rsid w:val="00813F76"/>
    <w:rsid w:val="00816930"/>
    <w:rsid w:val="008209FA"/>
    <w:rsid w:val="00821D01"/>
    <w:rsid w:val="008236C9"/>
    <w:rsid w:val="00826B7B"/>
    <w:rsid w:val="0083197D"/>
    <w:rsid w:val="00832E7D"/>
    <w:rsid w:val="00834146"/>
    <w:rsid w:val="008436E6"/>
    <w:rsid w:val="00846789"/>
    <w:rsid w:val="0086456C"/>
    <w:rsid w:val="00880BBD"/>
    <w:rsid w:val="00880DFA"/>
    <w:rsid w:val="00887F36"/>
    <w:rsid w:val="00890A4F"/>
    <w:rsid w:val="00893BD5"/>
    <w:rsid w:val="008A3568"/>
    <w:rsid w:val="008A37B4"/>
    <w:rsid w:val="008B3517"/>
    <w:rsid w:val="008B470E"/>
    <w:rsid w:val="008B51E9"/>
    <w:rsid w:val="008B6B4B"/>
    <w:rsid w:val="008C1622"/>
    <w:rsid w:val="008C24A8"/>
    <w:rsid w:val="008C50F3"/>
    <w:rsid w:val="008C51A4"/>
    <w:rsid w:val="008C58A0"/>
    <w:rsid w:val="008C5ECE"/>
    <w:rsid w:val="008C7EFE"/>
    <w:rsid w:val="008D03B9"/>
    <w:rsid w:val="008D30C7"/>
    <w:rsid w:val="008E3645"/>
    <w:rsid w:val="008F18D6"/>
    <w:rsid w:val="008F274B"/>
    <w:rsid w:val="008F2C9B"/>
    <w:rsid w:val="008F797B"/>
    <w:rsid w:val="009025FC"/>
    <w:rsid w:val="00904780"/>
    <w:rsid w:val="0090635B"/>
    <w:rsid w:val="00914F81"/>
    <w:rsid w:val="00917093"/>
    <w:rsid w:val="00922385"/>
    <w:rsid w:val="009223DF"/>
    <w:rsid w:val="00923406"/>
    <w:rsid w:val="00926300"/>
    <w:rsid w:val="00935E73"/>
    <w:rsid w:val="00936091"/>
    <w:rsid w:val="00940D8A"/>
    <w:rsid w:val="00942ABB"/>
    <w:rsid w:val="00950944"/>
    <w:rsid w:val="009519E4"/>
    <w:rsid w:val="00962258"/>
    <w:rsid w:val="00962429"/>
    <w:rsid w:val="0096495B"/>
    <w:rsid w:val="009663C7"/>
    <w:rsid w:val="009678B7"/>
    <w:rsid w:val="0097239D"/>
    <w:rsid w:val="00980288"/>
    <w:rsid w:val="009833E3"/>
    <w:rsid w:val="00985033"/>
    <w:rsid w:val="00992D9C"/>
    <w:rsid w:val="00996CB8"/>
    <w:rsid w:val="009A0EB1"/>
    <w:rsid w:val="009A3535"/>
    <w:rsid w:val="009A404E"/>
    <w:rsid w:val="009A6414"/>
    <w:rsid w:val="009B2E97"/>
    <w:rsid w:val="009B5146"/>
    <w:rsid w:val="009C3952"/>
    <w:rsid w:val="009C418E"/>
    <w:rsid w:val="009C442C"/>
    <w:rsid w:val="009C571D"/>
    <w:rsid w:val="009D0B44"/>
    <w:rsid w:val="009D2FC5"/>
    <w:rsid w:val="009E07F4"/>
    <w:rsid w:val="009F309B"/>
    <w:rsid w:val="009F392E"/>
    <w:rsid w:val="009F53C5"/>
    <w:rsid w:val="00A04D7F"/>
    <w:rsid w:val="00A04D9B"/>
    <w:rsid w:val="00A0740E"/>
    <w:rsid w:val="00A11607"/>
    <w:rsid w:val="00A1528A"/>
    <w:rsid w:val="00A179C4"/>
    <w:rsid w:val="00A221AC"/>
    <w:rsid w:val="00A2581E"/>
    <w:rsid w:val="00A2743D"/>
    <w:rsid w:val="00A4050F"/>
    <w:rsid w:val="00A4088C"/>
    <w:rsid w:val="00A4311A"/>
    <w:rsid w:val="00A50641"/>
    <w:rsid w:val="00A530BF"/>
    <w:rsid w:val="00A54670"/>
    <w:rsid w:val="00A54B7B"/>
    <w:rsid w:val="00A554AF"/>
    <w:rsid w:val="00A6177B"/>
    <w:rsid w:val="00A62E74"/>
    <w:rsid w:val="00A66136"/>
    <w:rsid w:val="00A7097F"/>
    <w:rsid w:val="00A71189"/>
    <w:rsid w:val="00A7364A"/>
    <w:rsid w:val="00A74DCC"/>
    <w:rsid w:val="00A74DD7"/>
    <w:rsid w:val="00A753ED"/>
    <w:rsid w:val="00A77512"/>
    <w:rsid w:val="00A776E4"/>
    <w:rsid w:val="00A8290E"/>
    <w:rsid w:val="00A82EDA"/>
    <w:rsid w:val="00A87EE0"/>
    <w:rsid w:val="00A94C2F"/>
    <w:rsid w:val="00A95BD5"/>
    <w:rsid w:val="00AA4CBB"/>
    <w:rsid w:val="00AA65FA"/>
    <w:rsid w:val="00AA7351"/>
    <w:rsid w:val="00AC5425"/>
    <w:rsid w:val="00AD056F"/>
    <w:rsid w:val="00AD0C7B"/>
    <w:rsid w:val="00AD2C3A"/>
    <w:rsid w:val="00AD38D0"/>
    <w:rsid w:val="00AD5F1A"/>
    <w:rsid w:val="00AD6731"/>
    <w:rsid w:val="00AE1D86"/>
    <w:rsid w:val="00AE732C"/>
    <w:rsid w:val="00AF72A7"/>
    <w:rsid w:val="00B008D5"/>
    <w:rsid w:val="00B00CFD"/>
    <w:rsid w:val="00B02F73"/>
    <w:rsid w:val="00B0619F"/>
    <w:rsid w:val="00B06F81"/>
    <w:rsid w:val="00B101FD"/>
    <w:rsid w:val="00B13858"/>
    <w:rsid w:val="00B13A26"/>
    <w:rsid w:val="00B1575B"/>
    <w:rsid w:val="00B15D0D"/>
    <w:rsid w:val="00B22106"/>
    <w:rsid w:val="00B32693"/>
    <w:rsid w:val="00B32A58"/>
    <w:rsid w:val="00B36085"/>
    <w:rsid w:val="00B40191"/>
    <w:rsid w:val="00B432D3"/>
    <w:rsid w:val="00B45D2D"/>
    <w:rsid w:val="00B50AB2"/>
    <w:rsid w:val="00B5431A"/>
    <w:rsid w:val="00B57B79"/>
    <w:rsid w:val="00B6022A"/>
    <w:rsid w:val="00B60EB3"/>
    <w:rsid w:val="00B6354F"/>
    <w:rsid w:val="00B66ED3"/>
    <w:rsid w:val="00B722EC"/>
    <w:rsid w:val="00B75EE1"/>
    <w:rsid w:val="00B7695D"/>
    <w:rsid w:val="00B77481"/>
    <w:rsid w:val="00B8518B"/>
    <w:rsid w:val="00B87570"/>
    <w:rsid w:val="00B95C79"/>
    <w:rsid w:val="00B97CC3"/>
    <w:rsid w:val="00BC06C4"/>
    <w:rsid w:val="00BD7E91"/>
    <w:rsid w:val="00BD7F0D"/>
    <w:rsid w:val="00BE6AC5"/>
    <w:rsid w:val="00BF1FFC"/>
    <w:rsid w:val="00BF7D34"/>
    <w:rsid w:val="00C00E0E"/>
    <w:rsid w:val="00C02D0A"/>
    <w:rsid w:val="00C03A6E"/>
    <w:rsid w:val="00C0556A"/>
    <w:rsid w:val="00C13860"/>
    <w:rsid w:val="00C172AF"/>
    <w:rsid w:val="00C226C0"/>
    <w:rsid w:val="00C24A6A"/>
    <w:rsid w:val="00C26B90"/>
    <w:rsid w:val="00C42FE6"/>
    <w:rsid w:val="00C4331A"/>
    <w:rsid w:val="00C44F6A"/>
    <w:rsid w:val="00C51112"/>
    <w:rsid w:val="00C52F9D"/>
    <w:rsid w:val="00C55A36"/>
    <w:rsid w:val="00C6198E"/>
    <w:rsid w:val="00C61DD6"/>
    <w:rsid w:val="00C708EA"/>
    <w:rsid w:val="00C71821"/>
    <w:rsid w:val="00C76D73"/>
    <w:rsid w:val="00C778A5"/>
    <w:rsid w:val="00C95162"/>
    <w:rsid w:val="00C9723C"/>
    <w:rsid w:val="00CA38AE"/>
    <w:rsid w:val="00CA3EC5"/>
    <w:rsid w:val="00CB081C"/>
    <w:rsid w:val="00CB6A37"/>
    <w:rsid w:val="00CB7455"/>
    <w:rsid w:val="00CB7684"/>
    <w:rsid w:val="00CC2DD6"/>
    <w:rsid w:val="00CC306A"/>
    <w:rsid w:val="00CC427D"/>
    <w:rsid w:val="00CC7C8F"/>
    <w:rsid w:val="00CD0775"/>
    <w:rsid w:val="00CD1FC4"/>
    <w:rsid w:val="00CE1F9B"/>
    <w:rsid w:val="00CF03C5"/>
    <w:rsid w:val="00CF4671"/>
    <w:rsid w:val="00D034A0"/>
    <w:rsid w:val="00D0732C"/>
    <w:rsid w:val="00D129BC"/>
    <w:rsid w:val="00D160DB"/>
    <w:rsid w:val="00D2089B"/>
    <w:rsid w:val="00D21061"/>
    <w:rsid w:val="00D226FA"/>
    <w:rsid w:val="00D322B7"/>
    <w:rsid w:val="00D32D63"/>
    <w:rsid w:val="00D3680C"/>
    <w:rsid w:val="00D4108E"/>
    <w:rsid w:val="00D6163D"/>
    <w:rsid w:val="00D62190"/>
    <w:rsid w:val="00D627AA"/>
    <w:rsid w:val="00D7335F"/>
    <w:rsid w:val="00D760EF"/>
    <w:rsid w:val="00D803BD"/>
    <w:rsid w:val="00D80705"/>
    <w:rsid w:val="00D809F1"/>
    <w:rsid w:val="00D830A7"/>
    <w:rsid w:val="00D831A3"/>
    <w:rsid w:val="00D90C8B"/>
    <w:rsid w:val="00D92505"/>
    <w:rsid w:val="00D94EAC"/>
    <w:rsid w:val="00D97BE3"/>
    <w:rsid w:val="00DA0DB7"/>
    <w:rsid w:val="00DA27EA"/>
    <w:rsid w:val="00DA3711"/>
    <w:rsid w:val="00DB019C"/>
    <w:rsid w:val="00DB0894"/>
    <w:rsid w:val="00DB0F9E"/>
    <w:rsid w:val="00DB1E00"/>
    <w:rsid w:val="00DB7D3E"/>
    <w:rsid w:val="00DD46F3"/>
    <w:rsid w:val="00DE0D61"/>
    <w:rsid w:val="00DE51A5"/>
    <w:rsid w:val="00DE56F2"/>
    <w:rsid w:val="00DF116D"/>
    <w:rsid w:val="00DF4DDD"/>
    <w:rsid w:val="00DF7D3E"/>
    <w:rsid w:val="00E014A7"/>
    <w:rsid w:val="00E04A7B"/>
    <w:rsid w:val="00E15A10"/>
    <w:rsid w:val="00E16FF7"/>
    <w:rsid w:val="00E1732F"/>
    <w:rsid w:val="00E25B37"/>
    <w:rsid w:val="00E26D68"/>
    <w:rsid w:val="00E37EA2"/>
    <w:rsid w:val="00E40860"/>
    <w:rsid w:val="00E42779"/>
    <w:rsid w:val="00E428EE"/>
    <w:rsid w:val="00E44045"/>
    <w:rsid w:val="00E618C4"/>
    <w:rsid w:val="00E7218A"/>
    <w:rsid w:val="00E725BB"/>
    <w:rsid w:val="00E72A82"/>
    <w:rsid w:val="00E76085"/>
    <w:rsid w:val="00E80AF4"/>
    <w:rsid w:val="00E83394"/>
    <w:rsid w:val="00E83A92"/>
    <w:rsid w:val="00E84C3A"/>
    <w:rsid w:val="00E878EE"/>
    <w:rsid w:val="00E93D15"/>
    <w:rsid w:val="00EA6EC7"/>
    <w:rsid w:val="00EB104F"/>
    <w:rsid w:val="00EB164E"/>
    <w:rsid w:val="00EB2AC3"/>
    <w:rsid w:val="00EB46E5"/>
    <w:rsid w:val="00EB622F"/>
    <w:rsid w:val="00EB6724"/>
    <w:rsid w:val="00EC411E"/>
    <w:rsid w:val="00ED0703"/>
    <w:rsid w:val="00ED14BD"/>
    <w:rsid w:val="00ED1C4B"/>
    <w:rsid w:val="00ED6DEF"/>
    <w:rsid w:val="00EE0FB1"/>
    <w:rsid w:val="00EE4103"/>
    <w:rsid w:val="00EF1373"/>
    <w:rsid w:val="00F014C0"/>
    <w:rsid w:val="00F016C7"/>
    <w:rsid w:val="00F02AA0"/>
    <w:rsid w:val="00F11C48"/>
    <w:rsid w:val="00F12DEC"/>
    <w:rsid w:val="00F16F6C"/>
    <w:rsid w:val="00F1715C"/>
    <w:rsid w:val="00F20FAF"/>
    <w:rsid w:val="00F22FA3"/>
    <w:rsid w:val="00F24347"/>
    <w:rsid w:val="00F306C9"/>
    <w:rsid w:val="00F310F8"/>
    <w:rsid w:val="00F31230"/>
    <w:rsid w:val="00F344D7"/>
    <w:rsid w:val="00F35939"/>
    <w:rsid w:val="00F45607"/>
    <w:rsid w:val="00F4722B"/>
    <w:rsid w:val="00F47CD9"/>
    <w:rsid w:val="00F51A87"/>
    <w:rsid w:val="00F54432"/>
    <w:rsid w:val="00F659EB"/>
    <w:rsid w:val="00F66D31"/>
    <w:rsid w:val="00F67CB3"/>
    <w:rsid w:val="00F705D1"/>
    <w:rsid w:val="00F720A0"/>
    <w:rsid w:val="00F82126"/>
    <w:rsid w:val="00F86BA6"/>
    <w:rsid w:val="00F8788B"/>
    <w:rsid w:val="00F975C2"/>
    <w:rsid w:val="00FA0F2B"/>
    <w:rsid w:val="00FA287A"/>
    <w:rsid w:val="00FB1BF5"/>
    <w:rsid w:val="00FB39C6"/>
    <w:rsid w:val="00FB3A89"/>
    <w:rsid w:val="00FB5DE8"/>
    <w:rsid w:val="00FB6342"/>
    <w:rsid w:val="00FB6D10"/>
    <w:rsid w:val="00FC0633"/>
    <w:rsid w:val="00FC6389"/>
    <w:rsid w:val="00FD4EC3"/>
    <w:rsid w:val="00FE5F22"/>
    <w:rsid w:val="00FE6A53"/>
    <w:rsid w:val="00FE6AEC"/>
    <w:rsid w:val="00FF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774FD48"/>
  <w15:docId w15:val="{D2876B8D-B1A8-4228-AFF3-BB73222E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character" w:customStyle="1" w:styleId="normaltextrun">
    <w:name w:val="normaltextrun"/>
    <w:basedOn w:val="Standardnpsmoodstavce"/>
    <w:rsid w:val="00463516"/>
  </w:style>
  <w:style w:type="character" w:customStyle="1" w:styleId="eop">
    <w:name w:val="eop"/>
    <w:basedOn w:val="Standardnpsmoodstavce"/>
    <w:rsid w:val="0046351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AF7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5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vrt/praha-usti-nad-labem-drazdany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zdc.cz/ad/index.php/s/ygfxDim1siuv78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434E4"/>
    <w:rsid w:val="00081959"/>
    <w:rsid w:val="000D71A8"/>
    <w:rsid w:val="000E548B"/>
    <w:rsid w:val="001F6DA5"/>
    <w:rsid w:val="002E00DF"/>
    <w:rsid w:val="003057E1"/>
    <w:rsid w:val="003457B4"/>
    <w:rsid w:val="003917D9"/>
    <w:rsid w:val="00434230"/>
    <w:rsid w:val="00463E91"/>
    <w:rsid w:val="00470230"/>
    <w:rsid w:val="00496470"/>
    <w:rsid w:val="0050050A"/>
    <w:rsid w:val="00526319"/>
    <w:rsid w:val="00555452"/>
    <w:rsid w:val="005676EB"/>
    <w:rsid w:val="0057754A"/>
    <w:rsid w:val="005C7FF2"/>
    <w:rsid w:val="005D61D8"/>
    <w:rsid w:val="007425ED"/>
    <w:rsid w:val="00755BC6"/>
    <w:rsid w:val="007C362D"/>
    <w:rsid w:val="007D708D"/>
    <w:rsid w:val="009633E6"/>
    <w:rsid w:val="00977A87"/>
    <w:rsid w:val="009816FB"/>
    <w:rsid w:val="0098669A"/>
    <w:rsid w:val="009D6C41"/>
    <w:rsid w:val="00A4340C"/>
    <w:rsid w:val="00A70725"/>
    <w:rsid w:val="00B10BD0"/>
    <w:rsid w:val="00B6477D"/>
    <w:rsid w:val="00CF76CB"/>
    <w:rsid w:val="00CF7E29"/>
    <w:rsid w:val="00D2272A"/>
    <w:rsid w:val="00D57AF7"/>
    <w:rsid w:val="00DA050D"/>
    <w:rsid w:val="00DA4FD9"/>
    <w:rsid w:val="00E04592"/>
    <w:rsid w:val="00E5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9B7974-98C3-4AC9-B79E-3A234779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10</Pages>
  <Words>2702</Words>
  <Characters>15944</Characters>
  <Application>Microsoft Office Word</Application>
  <DocSecurity>0</DocSecurity>
  <Lines>132</Lines>
  <Paragraphs>37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Hruška Pavel, Ing.</dc:creator>
  <cp:lastModifiedBy>Vojtech Kaska</cp:lastModifiedBy>
  <cp:revision>108</cp:revision>
  <cp:lastPrinted>2019-10-17T08:58:00Z</cp:lastPrinted>
  <dcterms:created xsi:type="dcterms:W3CDTF">2021-02-26T15:35:00Z</dcterms:created>
  <dcterms:modified xsi:type="dcterms:W3CDTF">2022-02-14T17:23:00Z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